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268" w:rsidRPr="00B82268" w:rsidRDefault="00B82268" w:rsidP="00B82268">
      <w:pPr>
        <w:suppressAutoHyphens/>
        <w:spacing w:after="0" w:line="240" w:lineRule="auto"/>
        <w:jc w:val="center"/>
        <w:rPr>
          <w:rFonts w:ascii="Times New Roman" w:eastAsia="Times New Roman" w:hAnsi="Times New Roman" w:cs="Times New Roman"/>
          <w:b/>
          <w:sz w:val="28"/>
          <w:szCs w:val="28"/>
          <w:lang w:eastAsia="ar-SA"/>
        </w:rPr>
      </w:pPr>
      <w:r w:rsidRPr="00B82268">
        <w:rPr>
          <w:rFonts w:ascii="Times New Roman" w:eastAsia="Times New Roman" w:hAnsi="Times New Roman" w:cs="Times New Roman"/>
          <w:b/>
          <w:sz w:val="28"/>
          <w:szCs w:val="28"/>
          <w:lang w:eastAsia="ar-SA"/>
        </w:rPr>
        <w:t>КАНОВСКАЯ СЕЛЬСКАЯ ДУМА</w:t>
      </w:r>
    </w:p>
    <w:p w:rsidR="00B82268" w:rsidRPr="00B82268" w:rsidRDefault="00B82268" w:rsidP="00B82268">
      <w:pPr>
        <w:keepNext/>
        <w:widowControl w:val="0"/>
        <w:pBdr>
          <w:bottom w:val="single" w:sz="12" w:space="1" w:color="auto"/>
        </w:pBdr>
        <w:suppressAutoHyphens/>
        <w:autoSpaceDE w:val="0"/>
        <w:spacing w:before="240" w:after="0" w:line="240" w:lineRule="auto"/>
        <w:jc w:val="center"/>
        <w:rPr>
          <w:rFonts w:ascii="Arial" w:eastAsia="Microsoft YaHei" w:hAnsi="Arial" w:cs="Mangal"/>
          <w:iCs/>
          <w:sz w:val="28"/>
          <w:szCs w:val="28"/>
          <w:lang w:eastAsia="ar-SA"/>
        </w:rPr>
      </w:pPr>
      <w:r w:rsidRPr="00B82268">
        <w:rPr>
          <w:rFonts w:ascii="Arial" w:eastAsia="Microsoft YaHei" w:hAnsi="Arial" w:cs="Mangal"/>
          <w:i/>
          <w:iCs/>
          <w:sz w:val="28"/>
          <w:szCs w:val="28"/>
          <w:lang w:eastAsia="ar-SA"/>
        </w:rPr>
        <w:t xml:space="preserve">    </w:t>
      </w:r>
      <w:proofErr w:type="spellStart"/>
      <w:r w:rsidRPr="00B82268">
        <w:rPr>
          <w:rFonts w:ascii="Arial" w:eastAsia="Microsoft YaHei" w:hAnsi="Arial" w:cs="Mangal"/>
          <w:iCs/>
          <w:sz w:val="28"/>
          <w:szCs w:val="28"/>
          <w:lang w:eastAsia="ar-SA"/>
        </w:rPr>
        <w:t>Старополтавского</w:t>
      </w:r>
      <w:proofErr w:type="spellEnd"/>
      <w:r w:rsidRPr="00B82268">
        <w:rPr>
          <w:rFonts w:ascii="Arial" w:eastAsia="Microsoft YaHei" w:hAnsi="Arial" w:cs="Mangal"/>
          <w:iCs/>
          <w:sz w:val="28"/>
          <w:szCs w:val="28"/>
          <w:lang w:eastAsia="ar-SA"/>
        </w:rPr>
        <w:t xml:space="preserve"> района Волгоградской области</w:t>
      </w:r>
    </w:p>
    <w:p w:rsidR="00B82268" w:rsidRPr="00B82268" w:rsidRDefault="00B82268" w:rsidP="00B82268">
      <w:pPr>
        <w:spacing w:after="120" w:line="240" w:lineRule="auto"/>
        <w:rPr>
          <w:rFonts w:ascii="Times New Roman" w:eastAsia="Times New Roman" w:hAnsi="Times New Roman" w:cs="Times New Roman"/>
          <w:sz w:val="24"/>
          <w:szCs w:val="24"/>
          <w:lang w:eastAsia="ar-SA"/>
        </w:rPr>
      </w:pPr>
    </w:p>
    <w:p w:rsidR="00B82268" w:rsidRPr="00B82268" w:rsidRDefault="00B82268" w:rsidP="00B82268">
      <w:pPr>
        <w:keepNext/>
        <w:widowControl w:val="0"/>
        <w:suppressAutoHyphens/>
        <w:autoSpaceDE w:val="0"/>
        <w:spacing w:before="240" w:after="120" w:line="240" w:lineRule="auto"/>
        <w:rPr>
          <w:rFonts w:ascii="Times New Roman" w:eastAsia="Microsoft YaHei" w:hAnsi="Times New Roman" w:cs="Mangal"/>
          <w:b/>
          <w:bCs/>
          <w:iCs/>
          <w:sz w:val="28"/>
          <w:szCs w:val="28"/>
          <w:lang w:eastAsia="ar-SA"/>
        </w:rPr>
      </w:pPr>
      <w:r w:rsidRPr="00B82268">
        <w:rPr>
          <w:rFonts w:ascii="Times New Roman" w:eastAsia="Times New Roman" w:hAnsi="Times New Roman" w:cs="Times New Roman"/>
          <w:b/>
          <w:sz w:val="24"/>
          <w:szCs w:val="24"/>
          <w:lang w:eastAsia="ar-SA"/>
        </w:rPr>
        <w:t xml:space="preserve">                                                           </w:t>
      </w:r>
      <w:r w:rsidRPr="00B82268">
        <w:rPr>
          <w:rFonts w:ascii="Times New Roman" w:eastAsia="Microsoft YaHei" w:hAnsi="Times New Roman" w:cs="Mangal"/>
          <w:b/>
          <w:bCs/>
          <w:iCs/>
          <w:sz w:val="28"/>
          <w:szCs w:val="28"/>
          <w:lang w:eastAsia="ar-SA"/>
        </w:rPr>
        <w:t>РЕШЕНИЕ</w:t>
      </w:r>
    </w:p>
    <w:p w:rsidR="00D126FA" w:rsidRDefault="00B82268" w:rsidP="00B82268">
      <w:pPr>
        <w:spacing w:after="0" w:line="240" w:lineRule="auto"/>
        <w:rPr>
          <w:rFonts w:ascii="Times New Roman" w:eastAsia="Times New Roman" w:hAnsi="Times New Roman" w:cs="Times New Roman"/>
          <w:spacing w:val="20"/>
          <w:sz w:val="24"/>
          <w:szCs w:val="24"/>
          <w:lang w:eastAsia="ru-RU"/>
        </w:rPr>
      </w:pPr>
      <w:r w:rsidRPr="00B82268">
        <w:rPr>
          <w:rFonts w:ascii="Times New Roman" w:eastAsia="Times New Roman" w:hAnsi="Times New Roman" w:cs="Times New Roman"/>
          <w:spacing w:val="20"/>
          <w:sz w:val="24"/>
          <w:szCs w:val="24"/>
          <w:lang w:eastAsia="ru-RU"/>
        </w:rPr>
        <w:t xml:space="preserve">от </w:t>
      </w:r>
      <w:r>
        <w:rPr>
          <w:rFonts w:ascii="Times New Roman" w:eastAsia="Times New Roman" w:hAnsi="Times New Roman" w:cs="Times New Roman"/>
          <w:spacing w:val="20"/>
          <w:sz w:val="24"/>
          <w:szCs w:val="24"/>
          <w:lang w:eastAsia="ru-RU"/>
        </w:rPr>
        <w:t xml:space="preserve"> 15 ноября</w:t>
      </w:r>
      <w:r w:rsidRPr="00B82268">
        <w:rPr>
          <w:rFonts w:ascii="Times New Roman" w:eastAsia="Times New Roman" w:hAnsi="Times New Roman" w:cs="Times New Roman"/>
          <w:spacing w:val="20"/>
          <w:sz w:val="24"/>
          <w:szCs w:val="24"/>
          <w:lang w:eastAsia="ru-RU"/>
        </w:rPr>
        <w:t xml:space="preserve">  2016 г.                                   </w:t>
      </w:r>
      <w:r w:rsidR="00D126FA">
        <w:rPr>
          <w:rFonts w:ascii="Times New Roman" w:eastAsia="Times New Roman" w:hAnsi="Times New Roman" w:cs="Times New Roman"/>
          <w:spacing w:val="20"/>
          <w:sz w:val="24"/>
          <w:szCs w:val="24"/>
          <w:lang w:eastAsia="ru-RU"/>
        </w:rPr>
        <w:t xml:space="preserve">                            </w:t>
      </w:r>
      <w:r w:rsidRPr="00B82268">
        <w:rPr>
          <w:rFonts w:ascii="Times New Roman" w:eastAsia="Times New Roman" w:hAnsi="Times New Roman" w:cs="Times New Roman"/>
          <w:spacing w:val="20"/>
          <w:sz w:val="24"/>
          <w:szCs w:val="24"/>
          <w:lang w:eastAsia="ru-RU"/>
        </w:rPr>
        <w:t xml:space="preserve"> № </w:t>
      </w:r>
      <w:r w:rsidR="00D126FA">
        <w:rPr>
          <w:rFonts w:ascii="Times New Roman" w:eastAsia="Times New Roman" w:hAnsi="Times New Roman" w:cs="Times New Roman"/>
          <w:spacing w:val="20"/>
          <w:sz w:val="24"/>
          <w:szCs w:val="24"/>
          <w:lang w:eastAsia="ru-RU"/>
        </w:rPr>
        <w:t xml:space="preserve"> 10/1</w:t>
      </w:r>
    </w:p>
    <w:p w:rsidR="00B82268" w:rsidRPr="00B82268" w:rsidRDefault="00B82268" w:rsidP="00B82268">
      <w:pPr>
        <w:spacing w:after="0" w:line="240" w:lineRule="auto"/>
        <w:rPr>
          <w:rFonts w:ascii="Times New Roman" w:eastAsia="Times New Roman" w:hAnsi="Times New Roman" w:cs="Times New Roman"/>
          <w:spacing w:val="20"/>
          <w:sz w:val="24"/>
          <w:szCs w:val="24"/>
          <w:lang w:eastAsia="ru-RU"/>
        </w:rPr>
      </w:pPr>
    </w:p>
    <w:p w:rsidR="00B82268" w:rsidRPr="00B82268" w:rsidRDefault="00B82268" w:rsidP="00B82268">
      <w:pPr>
        <w:spacing w:after="0" w:line="240" w:lineRule="auto"/>
        <w:rPr>
          <w:rFonts w:ascii="Times New Roman" w:eastAsia="Times New Roman" w:hAnsi="Times New Roman" w:cs="Times New Roman"/>
          <w:b/>
          <w:bCs/>
          <w:sz w:val="24"/>
          <w:szCs w:val="24"/>
          <w:lang w:eastAsia="ru-RU"/>
        </w:rPr>
      </w:pPr>
    </w:p>
    <w:p w:rsidR="00B82268" w:rsidRPr="00B82268" w:rsidRDefault="00B82268" w:rsidP="00B82268">
      <w:pPr>
        <w:spacing w:after="0" w:line="240" w:lineRule="auto"/>
        <w:rPr>
          <w:rFonts w:ascii="Times New Roman" w:eastAsia="Times New Roman" w:hAnsi="Times New Roman" w:cs="Times New Roman"/>
          <w:sz w:val="24"/>
          <w:szCs w:val="24"/>
          <w:lang w:eastAsia="ru-RU"/>
        </w:rPr>
      </w:pPr>
      <w:r w:rsidRPr="00B82268">
        <w:rPr>
          <w:rFonts w:ascii="Times New Roman" w:eastAsia="Times New Roman" w:hAnsi="Times New Roman" w:cs="Times New Roman"/>
          <w:b/>
          <w:bCs/>
          <w:sz w:val="24"/>
          <w:szCs w:val="24"/>
          <w:lang w:eastAsia="ru-RU"/>
        </w:rPr>
        <w:t>«</w:t>
      </w:r>
      <w:r w:rsidRPr="00B82268">
        <w:rPr>
          <w:rFonts w:ascii="Times New Roman" w:eastAsia="Times New Roman" w:hAnsi="Times New Roman" w:cs="Times New Roman"/>
          <w:sz w:val="24"/>
          <w:szCs w:val="24"/>
          <w:lang w:eastAsia="ru-RU"/>
        </w:rPr>
        <w:t xml:space="preserve">Об утверждении  </w:t>
      </w:r>
      <w:r>
        <w:rPr>
          <w:rFonts w:ascii="Times New Roman" w:eastAsia="Times New Roman" w:hAnsi="Times New Roman" w:cs="Times New Roman"/>
          <w:sz w:val="24"/>
          <w:szCs w:val="24"/>
          <w:lang w:eastAsia="ru-RU"/>
        </w:rPr>
        <w:t>«П</w:t>
      </w:r>
      <w:r w:rsidRPr="00B82268">
        <w:rPr>
          <w:rFonts w:ascii="Times New Roman" w:eastAsia="Times New Roman" w:hAnsi="Times New Roman" w:cs="Times New Roman"/>
          <w:sz w:val="24"/>
          <w:szCs w:val="24"/>
          <w:lang w:eastAsia="ru-RU"/>
        </w:rPr>
        <w:t>рограммы комплексного развития</w:t>
      </w:r>
    </w:p>
    <w:p w:rsidR="00B82268" w:rsidRPr="00B82268" w:rsidRDefault="00B82268" w:rsidP="00B82268">
      <w:pPr>
        <w:spacing w:after="0" w:line="240" w:lineRule="auto"/>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 транспортной  инфраструктуры </w:t>
      </w:r>
      <w:proofErr w:type="spellStart"/>
      <w:r w:rsidRPr="00B82268">
        <w:rPr>
          <w:rFonts w:ascii="Times New Roman" w:eastAsia="Times New Roman" w:hAnsi="Times New Roman" w:cs="Times New Roman"/>
          <w:sz w:val="24"/>
          <w:szCs w:val="24"/>
          <w:lang w:eastAsia="ru-RU"/>
        </w:rPr>
        <w:t>Кановского</w:t>
      </w:r>
      <w:proofErr w:type="spellEnd"/>
      <w:r w:rsidRPr="00B82268">
        <w:rPr>
          <w:rFonts w:ascii="Times New Roman" w:eastAsia="Times New Roman" w:hAnsi="Times New Roman" w:cs="Times New Roman"/>
          <w:sz w:val="24"/>
          <w:szCs w:val="24"/>
          <w:lang w:eastAsia="ru-RU"/>
        </w:rPr>
        <w:t xml:space="preserve"> </w:t>
      </w:r>
      <w:proofErr w:type="gramStart"/>
      <w:r w:rsidRPr="00B82268">
        <w:rPr>
          <w:rFonts w:ascii="Times New Roman" w:eastAsia="Times New Roman" w:hAnsi="Times New Roman" w:cs="Times New Roman"/>
          <w:sz w:val="24"/>
          <w:szCs w:val="24"/>
          <w:lang w:eastAsia="ru-RU"/>
        </w:rPr>
        <w:t>сельского</w:t>
      </w:r>
      <w:proofErr w:type="gramEnd"/>
    </w:p>
    <w:p w:rsidR="00B82268" w:rsidRPr="00B82268" w:rsidRDefault="00B82268" w:rsidP="00B82268">
      <w:pPr>
        <w:spacing w:after="0" w:line="240" w:lineRule="auto"/>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 поселения на 2016 – 2022 годы »</w:t>
      </w:r>
    </w:p>
    <w:p w:rsidR="00B82268" w:rsidRPr="00B82268" w:rsidRDefault="00B82268" w:rsidP="00B82268">
      <w:pPr>
        <w:spacing w:after="0" w:line="240" w:lineRule="auto"/>
        <w:rPr>
          <w:rFonts w:ascii="Times New Roman" w:eastAsia="Times New Roman" w:hAnsi="Times New Roman" w:cs="Times New Roman"/>
          <w:sz w:val="24"/>
          <w:szCs w:val="24"/>
          <w:lang w:eastAsia="ru-RU"/>
        </w:rPr>
      </w:pPr>
    </w:p>
    <w:p w:rsidR="00B82268" w:rsidRPr="00B82268" w:rsidRDefault="00B82268" w:rsidP="00B82268">
      <w:pPr>
        <w:spacing w:after="0" w:line="240" w:lineRule="auto"/>
        <w:ind w:firstLine="567"/>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В целях разработки комплекса мероприятий направленных на повышение надежности, эффективности и </w:t>
      </w:r>
      <w:proofErr w:type="spellStart"/>
      <w:r w:rsidRPr="00B82268">
        <w:rPr>
          <w:rFonts w:ascii="Times New Roman" w:eastAsia="Times New Roman" w:hAnsi="Times New Roman" w:cs="Times New Roman"/>
          <w:sz w:val="24"/>
          <w:szCs w:val="24"/>
          <w:lang w:eastAsia="ru-RU"/>
        </w:rPr>
        <w:t>экологичности</w:t>
      </w:r>
      <w:proofErr w:type="spellEnd"/>
      <w:r w:rsidRPr="00B82268">
        <w:rPr>
          <w:rFonts w:ascii="Times New Roman" w:eastAsia="Times New Roman" w:hAnsi="Times New Roman" w:cs="Times New Roman"/>
          <w:sz w:val="24"/>
          <w:szCs w:val="24"/>
          <w:lang w:eastAsia="ru-RU"/>
        </w:rPr>
        <w:t xml:space="preserve"> работы объектов транспортной  инфраструктуры, расположенных на территории </w:t>
      </w:r>
      <w:proofErr w:type="spellStart"/>
      <w:r w:rsidRPr="00B82268">
        <w:rPr>
          <w:rFonts w:ascii="Times New Roman" w:eastAsia="Times New Roman" w:hAnsi="Times New Roman" w:cs="Times New Roman"/>
          <w:sz w:val="24"/>
          <w:szCs w:val="24"/>
          <w:lang w:eastAsia="ru-RU"/>
        </w:rPr>
        <w:t>Кановского</w:t>
      </w:r>
      <w:proofErr w:type="spellEnd"/>
      <w:r w:rsidRPr="00B82268">
        <w:rPr>
          <w:rFonts w:ascii="Times New Roman" w:eastAsia="Times New Roman" w:hAnsi="Times New Roman" w:cs="Times New Roman"/>
          <w:sz w:val="24"/>
          <w:szCs w:val="24"/>
          <w:lang w:eastAsia="ru-RU"/>
        </w:rPr>
        <w:t xml:space="preserve">  сельского поселения, руководствуясь пунктом 5 части 1 статьи 14 Федерального закона от 06.10.2003 N 131-ФЗ "Об общих принципах организации местного самоуправления в Российской Федерации",    </w:t>
      </w:r>
      <w:proofErr w:type="spellStart"/>
      <w:r w:rsidRPr="00B82268">
        <w:rPr>
          <w:rFonts w:ascii="Times New Roman" w:eastAsia="Times New Roman" w:hAnsi="Times New Roman" w:cs="Times New Roman"/>
          <w:sz w:val="24"/>
          <w:szCs w:val="24"/>
          <w:lang w:eastAsia="ru-RU"/>
        </w:rPr>
        <w:t>Кановская</w:t>
      </w:r>
      <w:proofErr w:type="spellEnd"/>
      <w:r w:rsidRPr="00B82268">
        <w:rPr>
          <w:rFonts w:ascii="Times New Roman" w:eastAsia="Times New Roman" w:hAnsi="Times New Roman" w:cs="Times New Roman"/>
          <w:sz w:val="24"/>
          <w:szCs w:val="24"/>
          <w:lang w:eastAsia="ru-RU"/>
        </w:rPr>
        <w:t xml:space="preserve">  сельская Дума</w:t>
      </w:r>
    </w:p>
    <w:p w:rsidR="00B82268" w:rsidRPr="00B82268" w:rsidRDefault="00B82268" w:rsidP="00B82268">
      <w:pPr>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82268" w:rsidRPr="00B82268" w:rsidRDefault="00B82268" w:rsidP="00B82268">
      <w:pPr>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РЕШИЛА:</w:t>
      </w:r>
    </w:p>
    <w:p w:rsidR="00B82268" w:rsidRPr="00B82268" w:rsidRDefault="00B82268" w:rsidP="00B82268">
      <w:pPr>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1. Утвердить </w:t>
      </w:r>
      <w:r>
        <w:rPr>
          <w:rFonts w:ascii="Times New Roman" w:eastAsia="Times New Roman" w:hAnsi="Times New Roman" w:cs="Times New Roman"/>
          <w:sz w:val="24"/>
          <w:szCs w:val="24"/>
          <w:lang w:eastAsia="ru-RU"/>
        </w:rPr>
        <w:t xml:space="preserve">  « Программу</w:t>
      </w:r>
      <w:r w:rsidRPr="00B82268">
        <w:rPr>
          <w:rFonts w:ascii="Times New Roman" w:eastAsia="Times New Roman" w:hAnsi="Times New Roman" w:cs="Times New Roman"/>
          <w:sz w:val="24"/>
          <w:szCs w:val="24"/>
          <w:lang w:eastAsia="ru-RU"/>
        </w:rPr>
        <w:t xml:space="preserve"> комплексного развития транспортной  инфраструктуры </w:t>
      </w:r>
      <w:proofErr w:type="spellStart"/>
      <w:r w:rsidRPr="00B82268">
        <w:rPr>
          <w:rFonts w:ascii="Times New Roman" w:eastAsia="Times New Roman" w:hAnsi="Times New Roman" w:cs="Times New Roman"/>
          <w:sz w:val="24"/>
          <w:szCs w:val="24"/>
          <w:lang w:eastAsia="ru-RU"/>
        </w:rPr>
        <w:t>Кановского</w:t>
      </w:r>
      <w:proofErr w:type="spellEnd"/>
      <w:r w:rsidRPr="00B82268">
        <w:rPr>
          <w:rFonts w:ascii="Times New Roman" w:eastAsia="Times New Roman" w:hAnsi="Times New Roman" w:cs="Times New Roman"/>
          <w:sz w:val="24"/>
          <w:szCs w:val="24"/>
          <w:lang w:eastAsia="ru-RU"/>
        </w:rPr>
        <w:t xml:space="preserve">  сельского поселения на 2016 – 2022 </w:t>
      </w:r>
      <w:proofErr w:type="spellStart"/>
      <w:proofErr w:type="gramStart"/>
      <w:r w:rsidRPr="00B82268">
        <w:rPr>
          <w:rFonts w:ascii="Times New Roman" w:eastAsia="Times New Roman" w:hAnsi="Times New Roman" w:cs="Times New Roman"/>
          <w:sz w:val="24"/>
          <w:szCs w:val="24"/>
          <w:lang w:eastAsia="ru-RU"/>
        </w:rPr>
        <w:t>гг</w:t>
      </w:r>
      <w:proofErr w:type="spellEnd"/>
      <w:proofErr w:type="gramEnd"/>
      <w:r w:rsidR="00963922">
        <w:rPr>
          <w:rFonts w:ascii="Times New Roman" w:eastAsia="Times New Roman" w:hAnsi="Times New Roman" w:cs="Times New Roman"/>
          <w:sz w:val="24"/>
          <w:szCs w:val="24"/>
          <w:lang w:eastAsia="ru-RU"/>
        </w:rPr>
        <w:t>»</w:t>
      </w:r>
      <w:r w:rsidRPr="00B82268">
        <w:rPr>
          <w:rFonts w:ascii="Times New Roman" w:eastAsia="Times New Roman" w:hAnsi="Times New Roman" w:cs="Times New Roman"/>
          <w:sz w:val="24"/>
          <w:szCs w:val="24"/>
          <w:lang w:eastAsia="ru-RU"/>
        </w:rPr>
        <w:t xml:space="preserve"> (приложение).</w:t>
      </w:r>
    </w:p>
    <w:p w:rsidR="00B82268" w:rsidRPr="00B82268" w:rsidRDefault="00B82268" w:rsidP="00B82268">
      <w:pPr>
        <w:autoSpaceDN w:val="0"/>
        <w:adjustRightInd w:val="0"/>
        <w:spacing w:after="0" w:line="240" w:lineRule="auto"/>
        <w:jc w:val="both"/>
        <w:rPr>
          <w:rFonts w:ascii="Times New Roman" w:eastAsia="Times New Roman" w:hAnsi="Times New Roman" w:cs="Times New Roman"/>
          <w:sz w:val="24"/>
          <w:szCs w:val="24"/>
          <w:lang w:eastAsia="ru-RU"/>
        </w:rPr>
      </w:pP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2. Обнародовать настоящ</w:t>
      </w:r>
      <w:r>
        <w:rPr>
          <w:rFonts w:ascii="Times New Roman" w:eastAsia="Times New Roman" w:hAnsi="Times New Roman" w:cs="Times New Roman"/>
          <w:sz w:val="24"/>
          <w:szCs w:val="24"/>
          <w:lang w:eastAsia="ru-RU"/>
        </w:rPr>
        <w:t>ее</w:t>
      </w:r>
      <w:r w:rsidRPr="00B822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решение</w:t>
      </w:r>
      <w:r w:rsidRPr="00B82268">
        <w:rPr>
          <w:rFonts w:ascii="Times New Roman" w:eastAsia="Times New Roman" w:hAnsi="Times New Roman" w:cs="Times New Roman"/>
          <w:sz w:val="24"/>
          <w:szCs w:val="24"/>
          <w:lang w:eastAsia="ru-RU"/>
        </w:rPr>
        <w:t xml:space="preserve"> в установленных местах и разместить в сети Интернет на сайте </w:t>
      </w:r>
      <w:proofErr w:type="spellStart"/>
      <w:r w:rsidRPr="00B82268">
        <w:rPr>
          <w:rFonts w:ascii="Times New Roman" w:eastAsia="Times New Roman" w:hAnsi="Times New Roman" w:cs="Times New Roman"/>
          <w:sz w:val="24"/>
          <w:szCs w:val="24"/>
          <w:lang w:eastAsia="ru-RU"/>
        </w:rPr>
        <w:t>Кановского</w:t>
      </w:r>
      <w:proofErr w:type="spellEnd"/>
      <w:r w:rsidRPr="00B82268">
        <w:rPr>
          <w:rFonts w:ascii="Times New Roman" w:eastAsia="Times New Roman" w:hAnsi="Times New Roman" w:cs="Times New Roman"/>
          <w:sz w:val="24"/>
          <w:szCs w:val="24"/>
          <w:lang w:eastAsia="ru-RU"/>
        </w:rPr>
        <w:t xml:space="preserve"> сельского поселения.</w:t>
      </w:r>
    </w:p>
    <w:p w:rsidR="00B82268" w:rsidRPr="00B82268" w:rsidRDefault="00B82268" w:rsidP="00B82268">
      <w:pPr>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Глава </w:t>
      </w:r>
      <w:proofErr w:type="spellStart"/>
      <w:r w:rsidRPr="00B82268">
        <w:rPr>
          <w:rFonts w:ascii="Times New Roman" w:eastAsia="Times New Roman" w:hAnsi="Times New Roman" w:cs="Times New Roman"/>
          <w:sz w:val="24"/>
          <w:szCs w:val="24"/>
          <w:lang w:eastAsia="ru-RU"/>
        </w:rPr>
        <w:t>Кановского</w:t>
      </w:r>
      <w:proofErr w:type="spellEnd"/>
      <w:r w:rsidRPr="00B82268">
        <w:rPr>
          <w:rFonts w:ascii="Times New Roman" w:eastAsia="Times New Roman" w:hAnsi="Times New Roman" w:cs="Times New Roman"/>
          <w:sz w:val="24"/>
          <w:szCs w:val="24"/>
          <w:lang w:eastAsia="ru-RU"/>
        </w:rPr>
        <w:t xml:space="preserve"> </w:t>
      </w: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сельского поселения                                                                                          </w:t>
      </w:r>
      <w:proofErr w:type="spellStart"/>
      <w:r w:rsidRPr="00B82268">
        <w:rPr>
          <w:rFonts w:ascii="Times New Roman" w:eastAsia="Times New Roman" w:hAnsi="Times New Roman" w:cs="Times New Roman"/>
          <w:sz w:val="24"/>
          <w:szCs w:val="24"/>
          <w:lang w:eastAsia="ru-RU"/>
        </w:rPr>
        <w:t>В.Е.Тимофеев</w:t>
      </w:r>
      <w:proofErr w:type="spellEnd"/>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p>
    <w:p w:rsidR="00B82268" w:rsidRPr="00B82268" w:rsidRDefault="00B82268" w:rsidP="00B82268">
      <w:pPr>
        <w:spacing w:after="0" w:line="240" w:lineRule="auto"/>
        <w:jc w:val="both"/>
        <w:rPr>
          <w:rFonts w:ascii="Times New Roman" w:eastAsia="Times New Roman" w:hAnsi="Times New Roman" w:cs="Times New Roman"/>
          <w:b/>
          <w:bCs/>
          <w:color w:val="242424"/>
          <w:sz w:val="20"/>
          <w:szCs w:val="20"/>
          <w:lang w:eastAsia="ru-RU"/>
        </w:rPr>
      </w:pPr>
    </w:p>
    <w:p w:rsidR="00B82268" w:rsidRPr="00B82268" w:rsidRDefault="00B82268" w:rsidP="00B82268">
      <w:pPr>
        <w:keepNext/>
        <w:spacing w:after="0" w:line="240" w:lineRule="auto"/>
        <w:ind w:firstLine="360"/>
        <w:jc w:val="right"/>
        <w:rPr>
          <w:rFonts w:ascii="Times New Roman" w:eastAsia="Times New Roman" w:hAnsi="Times New Roman" w:cs="Times New Roman"/>
          <w:sz w:val="24"/>
          <w:szCs w:val="24"/>
          <w:lang w:eastAsia="ru-RU"/>
        </w:rPr>
      </w:pPr>
    </w:p>
    <w:p w:rsidR="00B82268" w:rsidRPr="00B82268" w:rsidRDefault="00B82268" w:rsidP="00B82268">
      <w:pPr>
        <w:keepNext/>
        <w:spacing w:after="0" w:line="240" w:lineRule="auto"/>
        <w:ind w:firstLine="360"/>
        <w:jc w:val="right"/>
        <w:rPr>
          <w:rFonts w:ascii="Times New Roman" w:eastAsia="Times New Roman" w:hAnsi="Times New Roman" w:cs="Times New Roman"/>
          <w:sz w:val="24"/>
          <w:szCs w:val="24"/>
          <w:lang w:eastAsia="ru-RU"/>
        </w:rPr>
      </w:pPr>
    </w:p>
    <w:p w:rsidR="00B82268" w:rsidRPr="00B82268" w:rsidRDefault="00B82268" w:rsidP="00B82268">
      <w:pPr>
        <w:keepNext/>
        <w:spacing w:after="0" w:line="240" w:lineRule="auto"/>
        <w:rPr>
          <w:rFonts w:ascii="Times New Roman" w:eastAsia="Times New Roman" w:hAnsi="Times New Roman" w:cs="Times New Roman"/>
          <w:sz w:val="24"/>
          <w:szCs w:val="24"/>
          <w:lang w:eastAsia="ru-RU"/>
        </w:rPr>
      </w:pPr>
    </w:p>
    <w:p w:rsidR="00B82268" w:rsidRPr="00B82268" w:rsidRDefault="00B82268" w:rsidP="00B82268">
      <w:pPr>
        <w:keepNext/>
        <w:spacing w:after="0" w:line="240" w:lineRule="auto"/>
        <w:rPr>
          <w:rFonts w:ascii="Times New Roman" w:eastAsia="Times New Roman" w:hAnsi="Times New Roman" w:cs="Times New Roman"/>
          <w:sz w:val="24"/>
          <w:szCs w:val="24"/>
          <w:lang w:eastAsia="ru-RU"/>
        </w:rPr>
      </w:pPr>
    </w:p>
    <w:p w:rsidR="00B82268" w:rsidRPr="00B82268" w:rsidRDefault="00B82268" w:rsidP="00B82268">
      <w:pPr>
        <w:keepNext/>
        <w:spacing w:after="0" w:line="240" w:lineRule="auto"/>
        <w:ind w:left="4961"/>
        <w:rPr>
          <w:rFonts w:ascii="Times New Roman" w:eastAsia="Times New Roman" w:hAnsi="Times New Roman" w:cs="Times New Roman"/>
          <w:sz w:val="24"/>
          <w:szCs w:val="24"/>
          <w:lang w:eastAsia="ru-RU"/>
        </w:rPr>
      </w:pPr>
    </w:p>
    <w:p w:rsidR="00B82268" w:rsidRPr="00B82268" w:rsidRDefault="00B82268" w:rsidP="00B82268">
      <w:pPr>
        <w:keepNext/>
        <w:spacing w:after="0" w:line="240" w:lineRule="auto"/>
        <w:ind w:left="4961"/>
        <w:rPr>
          <w:rFonts w:ascii="Times New Roman" w:eastAsia="Times New Roman" w:hAnsi="Times New Roman" w:cs="Times New Roman"/>
          <w:sz w:val="24"/>
          <w:szCs w:val="24"/>
          <w:lang w:eastAsia="ru-RU"/>
        </w:rPr>
      </w:pPr>
    </w:p>
    <w:p w:rsidR="00B82268" w:rsidRPr="00B82268" w:rsidRDefault="00B82268" w:rsidP="00B82268">
      <w:pPr>
        <w:keepNext/>
        <w:spacing w:after="0" w:line="240" w:lineRule="auto"/>
        <w:ind w:left="4961"/>
        <w:rPr>
          <w:rFonts w:ascii="Times New Roman" w:eastAsia="Times New Roman" w:hAnsi="Times New Roman" w:cs="Times New Roman"/>
          <w:sz w:val="24"/>
          <w:szCs w:val="24"/>
          <w:lang w:eastAsia="ru-RU"/>
        </w:rPr>
      </w:pPr>
    </w:p>
    <w:p w:rsidR="00B82268" w:rsidRPr="00B82268" w:rsidRDefault="00B82268" w:rsidP="00B82268">
      <w:pPr>
        <w:keepNext/>
        <w:spacing w:after="0" w:line="240" w:lineRule="auto"/>
        <w:ind w:left="4961"/>
        <w:rPr>
          <w:rFonts w:ascii="Times New Roman" w:eastAsia="Times New Roman" w:hAnsi="Times New Roman" w:cs="Times New Roman"/>
          <w:sz w:val="24"/>
          <w:szCs w:val="24"/>
          <w:lang w:eastAsia="ru-RU"/>
        </w:rPr>
      </w:pPr>
    </w:p>
    <w:p w:rsidR="00B82268" w:rsidRPr="00B82268" w:rsidRDefault="00B82268" w:rsidP="00B82268">
      <w:pPr>
        <w:keepNext/>
        <w:spacing w:after="0" w:line="240" w:lineRule="auto"/>
        <w:ind w:left="4961"/>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УТВЕРЖДЕН</w:t>
      </w:r>
      <w:r>
        <w:rPr>
          <w:rFonts w:ascii="Times New Roman" w:eastAsia="Times New Roman" w:hAnsi="Times New Roman" w:cs="Times New Roman"/>
          <w:sz w:val="24"/>
          <w:szCs w:val="24"/>
          <w:lang w:eastAsia="ru-RU"/>
        </w:rPr>
        <w:t>А</w:t>
      </w:r>
    </w:p>
    <w:p w:rsidR="00B82268" w:rsidRPr="00B82268" w:rsidRDefault="00B82268" w:rsidP="00B82268">
      <w:pPr>
        <w:keepNext/>
        <w:spacing w:after="0" w:line="240" w:lineRule="auto"/>
        <w:ind w:left="4961"/>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Решением  </w:t>
      </w:r>
      <w:proofErr w:type="spellStart"/>
      <w:r w:rsidRPr="00B82268">
        <w:rPr>
          <w:rFonts w:ascii="Times New Roman" w:eastAsia="Times New Roman" w:hAnsi="Times New Roman" w:cs="Times New Roman"/>
          <w:sz w:val="24"/>
          <w:szCs w:val="24"/>
          <w:lang w:eastAsia="ru-RU"/>
        </w:rPr>
        <w:t>Кановской</w:t>
      </w:r>
      <w:proofErr w:type="spellEnd"/>
      <w:r w:rsidRPr="00B82268">
        <w:rPr>
          <w:rFonts w:ascii="Times New Roman" w:eastAsia="Times New Roman" w:hAnsi="Times New Roman" w:cs="Times New Roman"/>
          <w:sz w:val="24"/>
          <w:szCs w:val="24"/>
          <w:lang w:eastAsia="ru-RU"/>
        </w:rPr>
        <w:t xml:space="preserve">  сельской Думы   </w:t>
      </w:r>
    </w:p>
    <w:p w:rsidR="00B82268" w:rsidRPr="00B82268" w:rsidRDefault="00B82268" w:rsidP="00B82268">
      <w:pPr>
        <w:keepNext/>
        <w:spacing w:after="0" w:line="240" w:lineRule="auto"/>
        <w:ind w:left="4961"/>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от   1</w:t>
      </w:r>
      <w:r>
        <w:rPr>
          <w:rFonts w:ascii="Times New Roman" w:eastAsia="Times New Roman" w:hAnsi="Times New Roman" w:cs="Times New Roman"/>
          <w:sz w:val="24"/>
          <w:szCs w:val="24"/>
          <w:lang w:eastAsia="ru-RU"/>
        </w:rPr>
        <w:t>5</w:t>
      </w:r>
      <w:r w:rsidRPr="00B822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Pr="00B82268">
        <w:rPr>
          <w:rFonts w:ascii="Times New Roman" w:eastAsia="Times New Roman" w:hAnsi="Times New Roman" w:cs="Times New Roman"/>
          <w:sz w:val="24"/>
          <w:szCs w:val="24"/>
          <w:lang w:eastAsia="ru-RU"/>
        </w:rPr>
        <w:t>ября 2016</w:t>
      </w:r>
      <w:r>
        <w:rPr>
          <w:rFonts w:ascii="Times New Roman" w:eastAsia="Times New Roman" w:hAnsi="Times New Roman" w:cs="Times New Roman"/>
          <w:sz w:val="24"/>
          <w:szCs w:val="24"/>
          <w:lang w:eastAsia="ru-RU"/>
        </w:rPr>
        <w:t xml:space="preserve">  </w:t>
      </w:r>
      <w:r w:rsidRPr="00B82268">
        <w:rPr>
          <w:rFonts w:ascii="Times New Roman" w:eastAsia="Times New Roman" w:hAnsi="Times New Roman" w:cs="Times New Roman"/>
          <w:sz w:val="24"/>
          <w:szCs w:val="24"/>
          <w:lang w:eastAsia="ru-RU"/>
        </w:rPr>
        <w:t xml:space="preserve"> №  </w:t>
      </w:r>
      <w:r w:rsidR="00D126FA">
        <w:rPr>
          <w:rFonts w:ascii="Times New Roman" w:eastAsia="Times New Roman" w:hAnsi="Times New Roman" w:cs="Times New Roman"/>
          <w:sz w:val="24"/>
          <w:szCs w:val="24"/>
          <w:lang w:eastAsia="ru-RU"/>
        </w:rPr>
        <w:t>10/1</w:t>
      </w:r>
    </w:p>
    <w:p w:rsidR="00B82268" w:rsidRPr="00B82268" w:rsidRDefault="00B82268" w:rsidP="00B82268">
      <w:pPr>
        <w:keepNext/>
        <w:spacing w:after="0" w:line="240" w:lineRule="auto"/>
        <w:ind w:left="4961"/>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sz w:val="24"/>
          <w:szCs w:val="24"/>
          <w:lang w:eastAsia="ru-RU"/>
        </w:rPr>
        <w:t xml:space="preserve">                                                                                           </w:t>
      </w:r>
    </w:p>
    <w:p w:rsidR="00B82268" w:rsidRPr="00B82268" w:rsidRDefault="00B82268" w:rsidP="00B82268">
      <w:pPr>
        <w:keepNext/>
        <w:spacing w:after="0" w:line="240" w:lineRule="auto"/>
        <w:ind w:firstLine="360"/>
        <w:jc w:val="right"/>
        <w:rPr>
          <w:rFonts w:ascii="Times New Roman" w:eastAsia="Times New Roman" w:hAnsi="Times New Roman" w:cs="Times New Roman"/>
          <w:b/>
          <w:sz w:val="24"/>
          <w:szCs w:val="24"/>
          <w:lang w:eastAsia="ru-RU"/>
        </w:rPr>
      </w:pPr>
    </w:p>
    <w:p w:rsidR="00B82268" w:rsidRPr="00B82268" w:rsidRDefault="00B82268" w:rsidP="00B82268">
      <w:pPr>
        <w:keepNext/>
        <w:spacing w:after="0" w:line="240" w:lineRule="auto"/>
        <w:ind w:firstLine="360"/>
        <w:jc w:val="right"/>
        <w:rPr>
          <w:rFonts w:ascii="Times New Roman" w:eastAsia="Times New Roman" w:hAnsi="Times New Roman" w:cs="Times New Roman"/>
          <w:b/>
          <w:sz w:val="24"/>
          <w:szCs w:val="24"/>
          <w:lang w:eastAsia="ru-RU"/>
        </w:rPr>
      </w:pPr>
    </w:p>
    <w:p w:rsidR="00B82268" w:rsidRPr="00B82268" w:rsidRDefault="00B82268" w:rsidP="00B82268">
      <w:pPr>
        <w:keepNext/>
        <w:spacing w:after="0" w:line="240" w:lineRule="auto"/>
        <w:ind w:firstLine="360"/>
        <w:jc w:val="right"/>
        <w:rPr>
          <w:rFonts w:ascii="Times New Roman" w:eastAsia="Times New Roman" w:hAnsi="Times New Roman" w:cs="Times New Roman"/>
          <w:b/>
          <w:sz w:val="24"/>
          <w:szCs w:val="24"/>
          <w:lang w:eastAsia="ru-RU"/>
        </w:rPr>
      </w:pPr>
    </w:p>
    <w:p w:rsidR="00B82268" w:rsidRPr="00B82268" w:rsidRDefault="00B82268" w:rsidP="00B82268">
      <w:pPr>
        <w:keepNext/>
        <w:spacing w:after="0" w:line="240" w:lineRule="auto"/>
        <w:ind w:firstLine="360"/>
        <w:jc w:val="right"/>
        <w:rPr>
          <w:rFonts w:ascii="Times New Roman" w:eastAsia="Times New Roman" w:hAnsi="Times New Roman" w:cs="Times New Roman"/>
          <w:b/>
          <w:sz w:val="24"/>
          <w:szCs w:val="24"/>
          <w:lang w:eastAsia="ru-RU"/>
        </w:rPr>
      </w:pPr>
    </w:p>
    <w:p w:rsidR="00B82268" w:rsidRPr="00B82268" w:rsidRDefault="00B82268" w:rsidP="00B82268">
      <w:pPr>
        <w:shd w:val="clear" w:color="auto" w:fill="FFFFFF"/>
        <w:spacing w:after="0" w:line="240" w:lineRule="atLeast"/>
        <w:rPr>
          <w:rFonts w:ascii="Times New Roman" w:eastAsia="Times New Roman" w:hAnsi="Times New Roman" w:cs="Times New Roman"/>
          <w:b/>
          <w:color w:val="000000"/>
          <w:sz w:val="24"/>
          <w:szCs w:val="24"/>
          <w:lang w:eastAsia="ru-RU"/>
        </w:rPr>
      </w:pPr>
    </w:p>
    <w:p w:rsidR="00B82268" w:rsidRPr="00B82268" w:rsidRDefault="00B82268" w:rsidP="00B82268">
      <w:pPr>
        <w:shd w:val="clear" w:color="auto" w:fill="FFFFFF"/>
        <w:spacing w:after="0" w:line="240" w:lineRule="atLeast"/>
        <w:jc w:val="center"/>
        <w:rPr>
          <w:rFonts w:ascii="Times New Roman" w:eastAsia="Times New Roman" w:hAnsi="Times New Roman" w:cs="Times New Roman"/>
          <w:b/>
          <w:color w:val="000000"/>
          <w:sz w:val="24"/>
          <w:szCs w:val="24"/>
          <w:lang w:eastAsia="ru-RU"/>
        </w:rPr>
      </w:pPr>
    </w:p>
    <w:p w:rsidR="00B82268" w:rsidRPr="00B82268" w:rsidRDefault="00B82268" w:rsidP="00B82268">
      <w:pPr>
        <w:shd w:val="clear" w:color="auto" w:fill="FFFFFF"/>
        <w:spacing w:after="0" w:line="240" w:lineRule="atLeast"/>
        <w:jc w:val="center"/>
        <w:rPr>
          <w:rFonts w:ascii="Times New Roman" w:eastAsia="Times New Roman" w:hAnsi="Times New Roman" w:cs="Times New Roman"/>
          <w:b/>
          <w:color w:val="000000"/>
          <w:sz w:val="24"/>
          <w:szCs w:val="24"/>
          <w:lang w:eastAsia="ru-RU"/>
        </w:rPr>
      </w:pPr>
    </w:p>
    <w:p w:rsidR="00B82268" w:rsidRPr="00B82268" w:rsidRDefault="00B82268" w:rsidP="00B82268">
      <w:pPr>
        <w:shd w:val="clear" w:color="auto" w:fill="FFFFFF"/>
        <w:spacing w:after="0" w:line="240" w:lineRule="atLeast"/>
        <w:jc w:val="center"/>
        <w:rPr>
          <w:rFonts w:ascii="Times New Roman" w:eastAsia="Times New Roman" w:hAnsi="Times New Roman" w:cs="Times New Roman"/>
          <w:b/>
          <w:color w:val="000000"/>
          <w:sz w:val="24"/>
          <w:szCs w:val="24"/>
          <w:lang w:eastAsia="ru-RU"/>
        </w:rPr>
      </w:pPr>
    </w:p>
    <w:p w:rsidR="00B82268" w:rsidRPr="00B82268" w:rsidRDefault="00B82268" w:rsidP="00B82268">
      <w:pPr>
        <w:shd w:val="clear" w:color="auto" w:fill="FFFFFF"/>
        <w:spacing w:after="0" w:line="240" w:lineRule="atLeast"/>
        <w:rPr>
          <w:rFonts w:ascii="Times New Roman" w:eastAsia="Times New Roman" w:hAnsi="Times New Roman" w:cs="Times New Roman"/>
          <w:b/>
          <w:color w:val="000000"/>
          <w:sz w:val="32"/>
          <w:szCs w:val="32"/>
          <w:lang w:eastAsia="ru-RU"/>
        </w:rPr>
      </w:pPr>
      <w:r w:rsidRPr="00B82268">
        <w:rPr>
          <w:rFonts w:ascii="Times New Roman" w:eastAsia="Times New Roman" w:hAnsi="Times New Roman" w:cs="Times New Roman"/>
          <w:b/>
          <w:color w:val="000000"/>
          <w:sz w:val="32"/>
          <w:szCs w:val="32"/>
          <w:lang w:eastAsia="ru-RU"/>
        </w:rPr>
        <w:t xml:space="preserve">                                      </w:t>
      </w:r>
      <w:r w:rsidRPr="00B82268">
        <w:rPr>
          <w:rFonts w:ascii="Times New Roman" w:eastAsia="Times New Roman" w:hAnsi="Times New Roman" w:cs="Times New Roman"/>
          <w:b/>
          <w:color w:val="000000"/>
          <w:sz w:val="32"/>
          <w:szCs w:val="32"/>
          <w:lang w:eastAsia="ru-RU"/>
        </w:rPr>
        <w:tab/>
        <w:t xml:space="preserve">  ПРОГРАММА</w:t>
      </w:r>
    </w:p>
    <w:p w:rsidR="00B82268" w:rsidRPr="00B82268" w:rsidRDefault="00B82268" w:rsidP="00B82268">
      <w:pPr>
        <w:shd w:val="clear" w:color="auto" w:fill="FFFFFF"/>
        <w:spacing w:after="0" w:line="240" w:lineRule="atLeast"/>
        <w:ind w:hanging="180"/>
        <w:jc w:val="center"/>
        <w:rPr>
          <w:rFonts w:ascii="Times New Roman" w:eastAsia="Times New Roman" w:hAnsi="Times New Roman" w:cs="Times New Roman"/>
          <w:b/>
          <w:sz w:val="32"/>
          <w:szCs w:val="32"/>
          <w:lang w:eastAsia="ru-RU"/>
        </w:rPr>
      </w:pPr>
      <w:r w:rsidRPr="00B82268">
        <w:rPr>
          <w:rFonts w:ascii="Times New Roman" w:eastAsia="Times New Roman" w:hAnsi="Times New Roman" w:cs="Times New Roman"/>
          <w:b/>
          <w:color w:val="000000"/>
          <w:sz w:val="32"/>
          <w:szCs w:val="32"/>
          <w:lang w:eastAsia="ru-RU"/>
        </w:rPr>
        <w:t xml:space="preserve"> «</w:t>
      </w:r>
      <w:r w:rsidRPr="00B82268">
        <w:rPr>
          <w:rFonts w:ascii="Times New Roman" w:eastAsia="Times New Roman" w:hAnsi="Times New Roman" w:cs="Times New Roman"/>
          <w:b/>
          <w:sz w:val="32"/>
          <w:szCs w:val="32"/>
          <w:lang w:eastAsia="ru-RU"/>
        </w:rPr>
        <w:t xml:space="preserve">Комплексное развитие систем транспортной  инфраструктуры </w:t>
      </w:r>
    </w:p>
    <w:p w:rsidR="00B82268" w:rsidRPr="00B82268" w:rsidRDefault="00B82268" w:rsidP="00B82268">
      <w:pPr>
        <w:shd w:val="clear" w:color="auto" w:fill="FFFFFF"/>
        <w:spacing w:after="0" w:line="240" w:lineRule="atLeast"/>
        <w:ind w:hanging="180"/>
        <w:jc w:val="center"/>
        <w:rPr>
          <w:rFonts w:ascii="Times New Roman" w:eastAsia="Times New Roman" w:hAnsi="Times New Roman" w:cs="Times New Roman"/>
          <w:b/>
          <w:color w:val="000000"/>
          <w:sz w:val="32"/>
          <w:szCs w:val="32"/>
          <w:lang w:eastAsia="ru-RU"/>
        </w:rPr>
      </w:pPr>
      <w:proofErr w:type="spellStart"/>
      <w:r w:rsidRPr="00B82268">
        <w:rPr>
          <w:rFonts w:ascii="Times New Roman" w:eastAsia="Times New Roman" w:hAnsi="Times New Roman" w:cs="Times New Roman"/>
          <w:b/>
          <w:sz w:val="32"/>
          <w:szCs w:val="32"/>
          <w:lang w:eastAsia="ru-RU"/>
        </w:rPr>
        <w:t>Кановского</w:t>
      </w:r>
      <w:proofErr w:type="spellEnd"/>
      <w:r w:rsidRPr="00B82268">
        <w:rPr>
          <w:rFonts w:ascii="Times New Roman" w:eastAsia="Times New Roman" w:hAnsi="Times New Roman" w:cs="Times New Roman"/>
          <w:b/>
          <w:sz w:val="32"/>
          <w:szCs w:val="32"/>
          <w:lang w:eastAsia="ru-RU"/>
        </w:rPr>
        <w:t xml:space="preserve">  сельского поселения на 2016 – 2022 годы</w:t>
      </w:r>
      <w:r w:rsidRPr="00B82268">
        <w:rPr>
          <w:rFonts w:ascii="Times New Roman" w:eastAsia="Times New Roman" w:hAnsi="Times New Roman" w:cs="Times New Roman"/>
          <w:b/>
          <w:color w:val="000000"/>
          <w:sz w:val="32"/>
          <w:szCs w:val="32"/>
          <w:lang w:eastAsia="ru-RU"/>
        </w:rPr>
        <w:t>»</w:t>
      </w:r>
    </w:p>
    <w:p w:rsidR="00B82268" w:rsidRPr="00B82268" w:rsidRDefault="00B82268" w:rsidP="00B82268">
      <w:pPr>
        <w:keepNext/>
        <w:spacing w:before="240" w:after="60" w:line="240" w:lineRule="auto"/>
        <w:jc w:val="center"/>
        <w:outlineLvl w:val="0"/>
        <w:rPr>
          <w:rFonts w:ascii="Times New Roman" w:eastAsia="Times New Roman" w:hAnsi="Times New Roman" w:cs="Times New Roman"/>
          <w:b/>
          <w:bCs/>
          <w:color w:val="000000"/>
          <w:kern w:val="32"/>
          <w:sz w:val="24"/>
          <w:szCs w:val="24"/>
          <w:lang w:eastAsia="ru-RU"/>
        </w:rPr>
      </w:pPr>
    </w:p>
    <w:p w:rsidR="00B82268" w:rsidRPr="00B82268" w:rsidRDefault="00B82268" w:rsidP="00B82268">
      <w:pPr>
        <w:keepNext/>
        <w:spacing w:before="240" w:after="60" w:line="240" w:lineRule="auto"/>
        <w:jc w:val="center"/>
        <w:outlineLvl w:val="0"/>
        <w:rPr>
          <w:rFonts w:ascii="Times New Roman" w:eastAsia="Times New Roman" w:hAnsi="Times New Roman" w:cs="Times New Roman"/>
          <w:b/>
          <w:bCs/>
          <w:color w:val="000000"/>
          <w:kern w:val="32"/>
          <w:sz w:val="24"/>
          <w:szCs w:val="24"/>
          <w:lang w:eastAsia="ru-RU"/>
        </w:rPr>
      </w:pPr>
    </w:p>
    <w:p w:rsidR="00B82268" w:rsidRPr="00B82268" w:rsidRDefault="00B82268" w:rsidP="00B82268">
      <w:pPr>
        <w:keepNext/>
        <w:spacing w:before="240" w:after="60" w:line="240" w:lineRule="auto"/>
        <w:jc w:val="center"/>
        <w:outlineLvl w:val="0"/>
        <w:rPr>
          <w:rFonts w:ascii="Times New Roman" w:eastAsia="Times New Roman" w:hAnsi="Times New Roman" w:cs="Times New Roman"/>
          <w:b/>
          <w:bCs/>
          <w:color w:val="000000"/>
          <w:kern w:val="32"/>
          <w:sz w:val="24"/>
          <w:szCs w:val="24"/>
          <w:lang w:eastAsia="ru-RU"/>
        </w:rPr>
      </w:pPr>
    </w:p>
    <w:p w:rsidR="00B82268" w:rsidRPr="00B82268" w:rsidRDefault="00B82268" w:rsidP="00B82268">
      <w:pPr>
        <w:keepNext/>
        <w:spacing w:before="240" w:after="60" w:line="240" w:lineRule="auto"/>
        <w:jc w:val="center"/>
        <w:outlineLvl w:val="0"/>
        <w:rPr>
          <w:rFonts w:ascii="Times New Roman" w:eastAsia="Times New Roman" w:hAnsi="Times New Roman" w:cs="Times New Roman"/>
          <w:b/>
          <w:bCs/>
          <w:color w:val="000000"/>
          <w:kern w:val="32"/>
          <w:sz w:val="24"/>
          <w:szCs w:val="24"/>
          <w:lang w:eastAsia="ru-RU"/>
        </w:rPr>
      </w:pPr>
    </w:p>
    <w:p w:rsidR="00B82268" w:rsidRPr="00B82268" w:rsidRDefault="00B82268" w:rsidP="00B82268">
      <w:pPr>
        <w:keepNext/>
        <w:spacing w:before="240" w:after="60" w:line="240" w:lineRule="auto"/>
        <w:jc w:val="center"/>
        <w:outlineLvl w:val="0"/>
        <w:rPr>
          <w:rFonts w:ascii="Times New Roman" w:eastAsia="Times New Roman" w:hAnsi="Times New Roman" w:cs="Times New Roman"/>
          <w:b/>
          <w:bCs/>
          <w:color w:val="000000"/>
          <w:kern w:val="32"/>
          <w:sz w:val="24"/>
          <w:szCs w:val="24"/>
          <w:lang w:eastAsia="ru-RU"/>
        </w:rPr>
      </w:pPr>
    </w:p>
    <w:p w:rsidR="00B82268" w:rsidRPr="00B82268" w:rsidRDefault="00B82268" w:rsidP="00B82268">
      <w:pPr>
        <w:keepNext/>
        <w:spacing w:before="240" w:after="60" w:line="240" w:lineRule="auto"/>
        <w:jc w:val="center"/>
        <w:outlineLvl w:val="0"/>
        <w:rPr>
          <w:rFonts w:ascii="Times New Roman" w:eastAsia="Times New Roman" w:hAnsi="Times New Roman" w:cs="Times New Roman"/>
          <w:b/>
          <w:bCs/>
          <w:color w:val="000000"/>
          <w:kern w:val="32"/>
          <w:sz w:val="24"/>
          <w:szCs w:val="24"/>
          <w:lang w:eastAsia="ru-RU"/>
        </w:rPr>
      </w:pPr>
    </w:p>
    <w:p w:rsidR="00B82268" w:rsidRPr="00B82268" w:rsidRDefault="00B82268" w:rsidP="00B82268">
      <w:pPr>
        <w:keepNext/>
        <w:spacing w:before="240" w:after="60" w:line="240" w:lineRule="auto"/>
        <w:jc w:val="center"/>
        <w:outlineLvl w:val="0"/>
        <w:rPr>
          <w:rFonts w:ascii="Times New Roman" w:eastAsia="Times New Roman" w:hAnsi="Times New Roman" w:cs="Times New Roman"/>
          <w:b/>
          <w:bCs/>
          <w:color w:val="000000"/>
          <w:kern w:val="32"/>
          <w:sz w:val="24"/>
          <w:szCs w:val="24"/>
          <w:lang w:eastAsia="ru-RU"/>
        </w:rPr>
      </w:pPr>
    </w:p>
    <w:p w:rsidR="00B82268" w:rsidRPr="00B82268" w:rsidRDefault="00B82268" w:rsidP="00B82268">
      <w:pPr>
        <w:keepNext/>
        <w:spacing w:before="240" w:after="60" w:line="240" w:lineRule="auto"/>
        <w:jc w:val="center"/>
        <w:outlineLvl w:val="0"/>
        <w:rPr>
          <w:rFonts w:ascii="Times New Roman" w:eastAsia="Times New Roman" w:hAnsi="Times New Roman" w:cs="Times New Roman"/>
          <w:b/>
          <w:bCs/>
          <w:color w:val="000000"/>
          <w:kern w:val="32"/>
          <w:sz w:val="24"/>
          <w:szCs w:val="24"/>
          <w:lang w:eastAsia="ru-RU"/>
        </w:rPr>
      </w:pPr>
    </w:p>
    <w:p w:rsidR="00B82268" w:rsidRPr="00B82268" w:rsidRDefault="00B82268" w:rsidP="00B82268">
      <w:pPr>
        <w:keepNext/>
        <w:spacing w:before="240" w:after="60" w:line="240" w:lineRule="auto"/>
        <w:ind w:left="432" w:hanging="432"/>
        <w:jc w:val="center"/>
        <w:outlineLvl w:val="0"/>
        <w:rPr>
          <w:rFonts w:ascii="Times New Roman" w:eastAsia="Times New Roman" w:hAnsi="Times New Roman" w:cs="Times New Roman"/>
          <w:b/>
          <w:bCs/>
          <w:color w:val="000000"/>
          <w:kern w:val="32"/>
          <w:sz w:val="24"/>
          <w:szCs w:val="24"/>
          <w:lang w:eastAsia="ru-RU"/>
        </w:rPr>
      </w:pPr>
    </w:p>
    <w:p w:rsidR="00B82268" w:rsidRPr="00B82268" w:rsidRDefault="00B82268" w:rsidP="00B82268">
      <w:pPr>
        <w:spacing w:after="120" w:line="240" w:lineRule="auto"/>
        <w:rPr>
          <w:rFonts w:ascii="Times New Roman" w:eastAsia="Times New Roman" w:hAnsi="Times New Roman" w:cs="Times New Roman"/>
          <w:sz w:val="24"/>
          <w:szCs w:val="24"/>
          <w:lang w:eastAsia="ru-RU"/>
        </w:rPr>
      </w:pPr>
    </w:p>
    <w:p w:rsidR="00B82268" w:rsidRPr="00B82268" w:rsidRDefault="00B82268" w:rsidP="00B82268">
      <w:pPr>
        <w:keepNext/>
        <w:spacing w:before="240" w:after="60" w:line="240" w:lineRule="auto"/>
        <w:ind w:left="432" w:hanging="432"/>
        <w:jc w:val="center"/>
        <w:outlineLvl w:val="0"/>
        <w:rPr>
          <w:rFonts w:ascii="Times New Roman" w:eastAsia="Times New Roman" w:hAnsi="Times New Roman" w:cs="Times New Roman"/>
          <w:b/>
          <w:bCs/>
          <w:color w:val="000000"/>
          <w:kern w:val="32"/>
          <w:sz w:val="24"/>
          <w:szCs w:val="24"/>
          <w:lang w:eastAsia="ru-RU"/>
        </w:rPr>
      </w:pPr>
    </w:p>
    <w:p w:rsidR="00B82268" w:rsidRPr="00B82268" w:rsidRDefault="00B82268" w:rsidP="00B82268">
      <w:pPr>
        <w:keepNext/>
        <w:spacing w:before="240" w:after="60" w:line="240" w:lineRule="auto"/>
        <w:jc w:val="center"/>
        <w:outlineLvl w:val="0"/>
        <w:rPr>
          <w:rFonts w:ascii="Times New Roman" w:eastAsia="Times New Roman" w:hAnsi="Times New Roman" w:cs="Times New Roman"/>
          <w:b/>
          <w:bCs/>
          <w:color w:val="000000"/>
          <w:kern w:val="32"/>
          <w:sz w:val="24"/>
          <w:szCs w:val="24"/>
          <w:lang w:eastAsia="ru-RU"/>
        </w:rPr>
      </w:pPr>
      <w:proofErr w:type="spellStart"/>
      <w:r w:rsidRPr="00B82268">
        <w:rPr>
          <w:rFonts w:ascii="Times New Roman" w:eastAsia="Times New Roman" w:hAnsi="Times New Roman" w:cs="Times New Roman"/>
          <w:b/>
          <w:bCs/>
          <w:color w:val="000000"/>
          <w:kern w:val="32"/>
          <w:sz w:val="24"/>
          <w:szCs w:val="24"/>
          <w:lang w:eastAsia="ru-RU"/>
        </w:rPr>
        <w:t>с</w:t>
      </w:r>
      <w:proofErr w:type="gramStart"/>
      <w:r w:rsidRPr="00B82268">
        <w:rPr>
          <w:rFonts w:ascii="Times New Roman" w:eastAsia="Times New Roman" w:hAnsi="Times New Roman" w:cs="Times New Roman"/>
          <w:b/>
          <w:bCs/>
          <w:color w:val="000000"/>
          <w:kern w:val="32"/>
          <w:sz w:val="24"/>
          <w:szCs w:val="24"/>
          <w:lang w:eastAsia="ru-RU"/>
        </w:rPr>
        <w:t>.К</w:t>
      </w:r>
      <w:proofErr w:type="gramEnd"/>
      <w:r w:rsidRPr="00B82268">
        <w:rPr>
          <w:rFonts w:ascii="Times New Roman" w:eastAsia="Times New Roman" w:hAnsi="Times New Roman" w:cs="Times New Roman"/>
          <w:b/>
          <w:bCs/>
          <w:color w:val="000000"/>
          <w:kern w:val="32"/>
          <w:sz w:val="24"/>
          <w:szCs w:val="24"/>
          <w:lang w:eastAsia="ru-RU"/>
        </w:rPr>
        <w:t>ано</w:t>
      </w:r>
      <w:proofErr w:type="spellEnd"/>
    </w:p>
    <w:p w:rsidR="00B82268" w:rsidRPr="00B82268" w:rsidRDefault="00B82268" w:rsidP="00B82268">
      <w:pPr>
        <w:keepNext/>
        <w:spacing w:before="240" w:after="60" w:line="240" w:lineRule="auto"/>
        <w:jc w:val="center"/>
        <w:outlineLvl w:val="0"/>
        <w:rPr>
          <w:rFonts w:ascii="Times New Roman" w:eastAsia="Times New Roman" w:hAnsi="Times New Roman" w:cs="Times New Roman"/>
          <w:b/>
          <w:bCs/>
          <w:color w:val="000000"/>
          <w:kern w:val="32"/>
          <w:sz w:val="24"/>
          <w:szCs w:val="24"/>
          <w:lang w:eastAsia="ru-RU"/>
        </w:rPr>
      </w:pPr>
      <w:r w:rsidRPr="00B82268">
        <w:rPr>
          <w:rFonts w:ascii="Times New Roman" w:eastAsia="Times New Roman" w:hAnsi="Times New Roman" w:cs="Times New Roman"/>
          <w:b/>
          <w:bCs/>
          <w:color w:val="000000"/>
          <w:kern w:val="32"/>
          <w:sz w:val="24"/>
          <w:szCs w:val="24"/>
          <w:lang w:eastAsia="ru-RU"/>
        </w:rPr>
        <w:t>2016 год</w:t>
      </w:r>
    </w:p>
    <w:p w:rsidR="00B82268" w:rsidRPr="00B82268" w:rsidRDefault="00B82268" w:rsidP="00B82268">
      <w:pPr>
        <w:autoSpaceDN w:val="0"/>
        <w:adjustRightInd w:val="0"/>
        <w:spacing w:after="240" w:line="240" w:lineRule="auto"/>
        <w:jc w:val="center"/>
        <w:outlineLvl w:val="1"/>
        <w:rPr>
          <w:rFonts w:ascii="Times New Roman" w:eastAsia="Times New Roman" w:hAnsi="Times New Roman" w:cs="Times New Roman"/>
          <w:b/>
          <w:sz w:val="24"/>
          <w:szCs w:val="24"/>
          <w:lang w:eastAsia="ru-RU"/>
        </w:rPr>
      </w:pPr>
    </w:p>
    <w:p w:rsidR="00B82268" w:rsidRDefault="00B82268" w:rsidP="00B82268">
      <w:pPr>
        <w:spacing w:after="150" w:line="238" w:lineRule="atLeast"/>
        <w:jc w:val="center"/>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center"/>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center"/>
        <w:rPr>
          <w:rFonts w:ascii="Times New Roman" w:eastAsia="Times New Roman" w:hAnsi="Times New Roman" w:cs="Times New Roman"/>
          <w:b/>
          <w:bCs/>
          <w:color w:val="242424"/>
          <w:sz w:val="28"/>
          <w:szCs w:val="28"/>
          <w:lang w:eastAsia="ru-RU"/>
        </w:rPr>
      </w:pPr>
      <w:r w:rsidRPr="00B82268">
        <w:rPr>
          <w:rFonts w:ascii="Times New Roman" w:eastAsia="Times New Roman" w:hAnsi="Times New Roman" w:cs="Times New Roman"/>
          <w:b/>
          <w:bCs/>
          <w:color w:val="242424"/>
          <w:sz w:val="28"/>
          <w:szCs w:val="28"/>
          <w:lang w:eastAsia="ru-RU"/>
        </w:rPr>
        <w:lastRenderedPageBreak/>
        <w:t>СОДЕРЖАНИЕ</w:t>
      </w:r>
    </w:p>
    <w:p w:rsidR="00B82268" w:rsidRPr="00B82268" w:rsidRDefault="00B82268" w:rsidP="00B82268">
      <w:pPr>
        <w:spacing w:after="150" w:line="238" w:lineRule="atLeast"/>
        <w:jc w:val="both"/>
        <w:rPr>
          <w:rFonts w:ascii="Times New Roman" w:eastAsia="Times New Roman" w:hAnsi="Times New Roman" w:cs="Times New Roman"/>
          <w:b/>
          <w:bCs/>
          <w:color w:val="242424"/>
          <w:sz w:val="28"/>
          <w:szCs w:val="28"/>
          <w:lang w:eastAsia="ru-RU"/>
        </w:rPr>
      </w:pPr>
      <w:r w:rsidRPr="00B82268">
        <w:rPr>
          <w:rFonts w:ascii="Times New Roman" w:eastAsia="Times New Roman" w:hAnsi="Times New Roman" w:cs="Times New Roman"/>
          <w:b/>
          <w:bCs/>
          <w:color w:val="242424"/>
          <w:sz w:val="28"/>
          <w:szCs w:val="28"/>
          <w:lang w:eastAsia="ru-RU"/>
        </w:rPr>
        <w:t xml:space="preserve">Введение </w:t>
      </w:r>
    </w:p>
    <w:p w:rsidR="00B82268" w:rsidRPr="00B82268" w:rsidRDefault="00B82268" w:rsidP="00B82268">
      <w:pPr>
        <w:spacing w:after="150" w:line="238" w:lineRule="atLeast"/>
        <w:ind w:firstLine="567"/>
        <w:jc w:val="both"/>
        <w:rPr>
          <w:rFonts w:ascii="Times New Roman" w:eastAsia="Times New Roman" w:hAnsi="Times New Roman" w:cs="Times New Roman"/>
          <w:color w:val="000000"/>
          <w:sz w:val="28"/>
          <w:szCs w:val="28"/>
          <w:lang w:eastAsia="ru-RU"/>
        </w:rPr>
      </w:pPr>
      <w:r w:rsidRPr="00B82268">
        <w:rPr>
          <w:rFonts w:ascii="Times New Roman" w:eastAsia="Times New Roman" w:hAnsi="Times New Roman" w:cs="Times New Roman"/>
          <w:color w:val="242424"/>
          <w:sz w:val="28"/>
          <w:szCs w:val="28"/>
          <w:lang w:eastAsia="ru-RU"/>
        </w:rPr>
        <w:t>1</w:t>
      </w:r>
      <w:r w:rsidRPr="00B82268">
        <w:rPr>
          <w:rFonts w:ascii="Times New Roman" w:eastAsia="Times New Roman" w:hAnsi="Times New Roman" w:cs="Times New Roman"/>
          <w:color w:val="000000"/>
          <w:sz w:val="28"/>
          <w:szCs w:val="28"/>
          <w:lang w:eastAsia="ru-RU"/>
        </w:rPr>
        <w:t>. ПАСПОРТ ПРОГРАММЫ</w:t>
      </w:r>
    </w:p>
    <w:p w:rsidR="00B82268" w:rsidRPr="00B82268" w:rsidRDefault="00B82268" w:rsidP="00B82268">
      <w:pPr>
        <w:spacing w:after="150" w:line="238" w:lineRule="atLeast"/>
        <w:ind w:firstLine="567"/>
        <w:jc w:val="both"/>
        <w:rPr>
          <w:rFonts w:ascii="Times New Roman" w:eastAsia="Times New Roman" w:hAnsi="Times New Roman" w:cs="Times New Roman"/>
          <w:color w:val="000000"/>
          <w:sz w:val="28"/>
          <w:szCs w:val="28"/>
          <w:lang w:eastAsia="ru-RU"/>
        </w:rPr>
      </w:pPr>
      <w:r w:rsidRPr="00B82268">
        <w:rPr>
          <w:rFonts w:ascii="Times New Roman" w:eastAsia="Times New Roman" w:hAnsi="Times New Roman" w:cs="Times New Roman"/>
          <w:color w:val="000000"/>
          <w:sz w:val="28"/>
          <w:szCs w:val="28"/>
          <w:lang w:eastAsia="ru-RU"/>
        </w:rPr>
        <w:t xml:space="preserve">2. Характеристика существующего состояния транспортной инфраструктуры  </w:t>
      </w:r>
      <w:proofErr w:type="spellStart"/>
      <w:r w:rsidRPr="00B82268">
        <w:rPr>
          <w:rFonts w:ascii="Times New Roman" w:eastAsia="Times New Roman" w:hAnsi="Times New Roman" w:cs="Times New Roman"/>
          <w:color w:val="000000"/>
          <w:sz w:val="28"/>
          <w:szCs w:val="28"/>
          <w:lang w:eastAsia="ru-RU"/>
        </w:rPr>
        <w:t>Кановского</w:t>
      </w:r>
      <w:proofErr w:type="spellEnd"/>
      <w:r w:rsidRPr="00B82268">
        <w:rPr>
          <w:rFonts w:ascii="Times New Roman" w:eastAsia="Times New Roman" w:hAnsi="Times New Roman" w:cs="Times New Roman"/>
          <w:color w:val="000000"/>
          <w:sz w:val="28"/>
          <w:szCs w:val="28"/>
          <w:lang w:eastAsia="ru-RU"/>
        </w:rPr>
        <w:t xml:space="preserve">  сельского поселения.  </w:t>
      </w:r>
    </w:p>
    <w:p w:rsidR="00B82268" w:rsidRPr="00B82268" w:rsidRDefault="00B82268" w:rsidP="00B82268">
      <w:pPr>
        <w:spacing w:after="150" w:line="238" w:lineRule="atLeast"/>
        <w:ind w:firstLine="567"/>
        <w:jc w:val="both"/>
        <w:rPr>
          <w:rFonts w:ascii="Times New Roman" w:eastAsia="Times New Roman" w:hAnsi="Times New Roman" w:cs="Times New Roman"/>
          <w:color w:val="000000"/>
          <w:sz w:val="28"/>
          <w:szCs w:val="28"/>
          <w:lang w:eastAsia="ru-RU"/>
        </w:rPr>
      </w:pPr>
      <w:r w:rsidRPr="00B82268">
        <w:rPr>
          <w:rFonts w:ascii="Times New Roman" w:eastAsia="Times New Roman" w:hAnsi="Times New Roman" w:cs="Times New Roman"/>
          <w:color w:val="000000"/>
          <w:sz w:val="28"/>
          <w:szCs w:val="28"/>
          <w:lang w:eastAsia="ru-RU"/>
        </w:rPr>
        <w:t xml:space="preserve">3. Прогноз транспортного спроса, изменения объемов и характера передвижения населения и перевозов грузов  на территории </w:t>
      </w:r>
      <w:proofErr w:type="spellStart"/>
      <w:r w:rsidRPr="00B82268">
        <w:rPr>
          <w:rFonts w:ascii="Times New Roman" w:eastAsia="Times New Roman" w:hAnsi="Times New Roman" w:cs="Times New Roman"/>
          <w:color w:val="000000"/>
          <w:sz w:val="28"/>
          <w:szCs w:val="28"/>
          <w:lang w:eastAsia="ru-RU"/>
        </w:rPr>
        <w:t>Кановского</w:t>
      </w:r>
      <w:proofErr w:type="spellEnd"/>
      <w:r w:rsidRPr="00B82268">
        <w:rPr>
          <w:rFonts w:ascii="Times New Roman" w:eastAsia="Times New Roman" w:hAnsi="Times New Roman" w:cs="Times New Roman"/>
          <w:color w:val="000000"/>
          <w:sz w:val="28"/>
          <w:szCs w:val="28"/>
          <w:lang w:eastAsia="ru-RU"/>
        </w:rPr>
        <w:t xml:space="preserve">  сельского поселения.</w:t>
      </w:r>
    </w:p>
    <w:p w:rsidR="00B82268" w:rsidRPr="00B82268" w:rsidRDefault="00B82268" w:rsidP="00B82268">
      <w:pPr>
        <w:spacing w:after="150" w:line="238" w:lineRule="atLeast"/>
        <w:ind w:firstLine="567"/>
        <w:jc w:val="both"/>
        <w:rPr>
          <w:rFonts w:ascii="Times New Roman" w:eastAsia="Times New Roman" w:hAnsi="Times New Roman" w:cs="Times New Roman"/>
          <w:color w:val="000000"/>
          <w:sz w:val="28"/>
          <w:szCs w:val="28"/>
          <w:lang w:eastAsia="ru-RU"/>
        </w:rPr>
      </w:pPr>
      <w:r w:rsidRPr="00B82268">
        <w:rPr>
          <w:rFonts w:ascii="Times New Roman" w:eastAsia="Times New Roman" w:hAnsi="Times New Roman" w:cs="Times New Roman"/>
          <w:color w:val="000000"/>
          <w:sz w:val="28"/>
          <w:szCs w:val="28"/>
          <w:lang w:eastAsia="ru-RU"/>
        </w:rPr>
        <w:t xml:space="preserve"> 4. Принципиальные варианты развития и оценка по целевым показателям развития транспортной инфраструктуры </w:t>
      </w:r>
      <w:proofErr w:type="spellStart"/>
      <w:r w:rsidRPr="00B82268">
        <w:rPr>
          <w:rFonts w:ascii="Times New Roman" w:eastAsia="Times New Roman" w:hAnsi="Times New Roman" w:cs="Times New Roman"/>
          <w:color w:val="000000"/>
          <w:sz w:val="28"/>
          <w:szCs w:val="28"/>
          <w:lang w:eastAsia="ru-RU"/>
        </w:rPr>
        <w:t>Кановского</w:t>
      </w:r>
      <w:proofErr w:type="spellEnd"/>
      <w:r w:rsidRPr="00B82268">
        <w:rPr>
          <w:rFonts w:ascii="Times New Roman" w:eastAsia="Times New Roman" w:hAnsi="Times New Roman" w:cs="Times New Roman"/>
          <w:color w:val="000000"/>
          <w:sz w:val="28"/>
          <w:szCs w:val="28"/>
          <w:lang w:eastAsia="ru-RU"/>
        </w:rPr>
        <w:t xml:space="preserve">  сельского поселения.</w:t>
      </w:r>
    </w:p>
    <w:p w:rsidR="00B82268" w:rsidRPr="00B82268" w:rsidRDefault="00B82268" w:rsidP="00B82268">
      <w:pPr>
        <w:spacing w:after="150" w:line="238" w:lineRule="atLeast"/>
        <w:ind w:firstLine="567"/>
        <w:jc w:val="both"/>
        <w:rPr>
          <w:rFonts w:ascii="Times New Roman" w:eastAsia="Times New Roman" w:hAnsi="Times New Roman" w:cs="Times New Roman"/>
          <w:color w:val="000000"/>
          <w:sz w:val="28"/>
          <w:szCs w:val="28"/>
          <w:lang w:eastAsia="ru-RU"/>
        </w:rPr>
      </w:pPr>
      <w:r w:rsidRPr="00B82268">
        <w:rPr>
          <w:rFonts w:ascii="Times New Roman" w:eastAsia="Times New Roman" w:hAnsi="Times New Roman" w:cs="Times New Roman"/>
          <w:color w:val="000000"/>
          <w:sz w:val="28"/>
          <w:szCs w:val="28"/>
          <w:lang w:eastAsia="ru-RU"/>
        </w:rPr>
        <w:t xml:space="preserve">5.  Перечень и очередность реализации  мероприятий по развитию транспортной инфраструктуры </w:t>
      </w:r>
      <w:proofErr w:type="spellStart"/>
      <w:r w:rsidRPr="00B82268">
        <w:rPr>
          <w:rFonts w:ascii="Times New Roman" w:eastAsia="Times New Roman" w:hAnsi="Times New Roman" w:cs="Times New Roman"/>
          <w:color w:val="000000"/>
          <w:sz w:val="28"/>
          <w:szCs w:val="28"/>
          <w:lang w:eastAsia="ru-RU"/>
        </w:rPr>
        <w:t>Кановского</w:t>
      </w:r>
      <w:proofErr w:type="spellEnd"/>
      <w:r w:rsidRPr="00B82268">
        <w:rPr>
          <w:rFonts w:ascii="Times New Roman" w:eastAsia="Times New Roman" w:hAnsi="Times New Roman" w:cs="Times New Roman"/>
          <w:color w:val="000000"/>
          <w:sz w:val="28"/>
          <w:szCs w:val="28"/>
          <w:lang w:eastAsia="ru-RU"/>
        </w:rPr>
        <w:t xml:space="preserve">  сельского поселения.</w:t>
      </w:r>
    </w:p>
    <w:p w:rsidR="00B82268" w:rsidRPr="00B82268" w:rsidRDefault="00B82268" w:rsidP="00B82268">
      <w:pPr>
        <w:spacing w:after="150" w:line="238" w:lineRule="atLeast"/>
        <w:ind w:firstLine="567"/>
        <w:jc w:val="both"/>
        <w:rPr>
          <w:rFonts w:ascii="Times New Roman" w:eastAsia="Times New Roman" w:hAnsi="Times New Roman" w:cs="Times New Roman"/>
          <w:color w:val="000000"/>
          <w:sz w:val="28"/>
          <w:szCs w:val="28"/>
          <w:lang w:eastAsia="ru-RU"/>
        </w:rPr>
      </w:pPr>
      <w:r w:rsidRPr="00B82268">
        <w:rPr>
          <w:rFonts w:ascii="Times New Roman" w:eastAsia="Times New Roman" w:hAnsi="Times New Roman" w:cs="Times New Roman"/>
          <w:color w:val="000000"/>
          <w:sz w:val="28"/>
          <w:szCs w:val="28"/>
          <w:lang w:eastAsia="ru-RU"/>
        </w:rPr>
        <w:t xml:space="preserve">6. Оценка объемов и источников финансирования мероприятий развития транспортной инфраструктуры </w:t>
      </w:r>
      <w:proofErr w:type="spellStart"/>
      <w:r w:rsidRPr="00B82268">
        <w:rPr>
          <w:rFonts w:ascii="Times New Roman" w:eastAsia="Times New Roman" w:hAnsi="Times New Roman" w:cs="Times New Roman"/>
          <w:color w:val="000000"/>
          <w:sz w:val="28"/>
          <w:szCs w:val="28"/>
          <w:lang w:eastAsia="ru-RU"/>
        </w:rPr>
        <w:t>Кановского</w:t>
      </w:r>
      <w:proofErr w:type="spellEnd"/>
      <w:r w:rsidRPr="00B82268">
        <w:rPr>
          <w:rFonts w:ascii="Times New Roman" w:eastAsia="Times New Roman" w:hAnsi="Times New Roman" w:cs="Times New Roman"/>
          <w:color w:val="000000"/>
          <w:sz w:val="28"/>
          <w:szCs w:val="28"/>
          <w:lang w:eastAsia="ru-RU"/>
        </w:rPr>
        <w:t xml:space="preserve">  сельского поселения. </w:t>
      </w:r>
    </w:p>
    <w:p w:rsidR="00B82268" w:rsidRPr="00B82268" w:rsidRDefault="00B82268" w:rsidP="00B82268">
      <w:pPr>
        <w:spacing w:after="150" w:line="238" w:lineRule="atLeast"/>
        <w:ind w:firstLine="567"/>
        <w:jc w:val="both"/>
        <w:rPr>
          <w:rFonts w:ascii="Times New Roman" w:eastAsia="Times New Roman" w:hAnsi="Times New Roman" w:cs="Times New Roman"/>
          <w:color w:val="000000"/>
          <w:sz w:val="28"/>
          <w:szCs w:val="28"/>
          <w:lang w:eastAsia="ru-RU"/>
        </w:rPr>
      </w:pPr>
      <w:r w:rsidRPr="00B82268">
        <w:rPr>
          <w:rFonts w:ascii="Times New Roman" w:eastAsia="Times New Roman" w:hAnsi="Times New Roman" w:cs="Times New Roman"/>
          <w:color w:val="000000"/>
          <w:sz w:val="28"/>
          <w:szCs w:val="28"/>
          <w:lang w:eastAsia="ru-RU"/>
        </w:rPr>
        <w:t xml:space="preserve">7. Оценка эффективности мероприятий  развития транспортной инфраструктуры </w:t>
      </w:r>
      <w:proofErr w:type="spellStart"/>
      <w:r w:rsidRPr="00B82268">
        <w:rPr>
          <w:rFonts w:ascii="Times New Roman" w:eastAsia="Times New Roman" w:hAnsi="Times New Roman" w:cs="Times New Roman"/>
          <w:color w:val="000000"/>
          <w:sz w:val="28"/>
          <w:szCs w:val="28"/>
          <w:lang w:eastAsia="ru-RU"/>
        </w:rPr>
        <w:t>Кановского</w:t>
      </w:r>
      <w:proofErr w:type="spellEnd"/>
      <w:r w:rsidRPr="00B82268">
        <w:rPr>
          <w:rFonts w:ascii="Times New Roman" w:eastAsia="Times New Roman" w:hAnsi="Times New Roman" w:cs="Times New Roman"/>
          <w:color w:val="000000"/>
          <w:sz w:val="28"/>
          <w:szCs w:val="28"/>
          <w:lang w:eastAsia="ru-RU"/>
        </w:rPr>
        <w:t xml:space="preserve"> сельского поселения</w:t>
      </w:r>
    </w:p>
    <w:p w:rsidR="00B82268" w:rsidRPr="00B82268" w:rsidRDefault="00B82268" w:rsidP="00B82268">
      <w:pPr>
        <w:spacing w:after="150" w:line="238" w:lineRule="atLeast"/>
        <w:ind w:firstLine="567"/>
        <w:jc w:val="both"/>
        <w:rPr>
          <w:rFonts w:ascii="Times New Roman" w:eastAsia="Times New Roman" w:hAnsi="Times New Roman" w:cs="Times New Roman"/>
          <w:color w:val="000000"/>
          <w:sz w:val="28"/>
          <w:szCs w:val="28"/>
          <w:lang w:eastAsia="ru-RU"/>
        </w:rPr>
      </w:pPr>
      <w:r w:rsidRPr="00B82268">
        <w:rPr>
          <w:rFonts w:ascii="Times New Roman" w:eastAsia="Times New Roman" w:hAnsi="Times New Roman" w:cs="Times New Roman"/>
          <w:color w:val="000000"/>
          <w:sz w:val="28"/>
          <w:szCs w:val="28"/>
          <w:lang w:eastAsia="ru-RU"/>
        </w:rPr>
        <w:t xml:space="preserve">8. Предложение по институциональным преобразованиям,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на территории </w:t>
      </w:r>
      <w:proofErr w:type="spellStart"/>
      <w:r w:rsidRPr="00B82268">
        <w:rPr>
          <w:rFonts w:ascii="Times New Roman" w:eastAsia="Times New Roman" w:hAnsi="Times New Roman" w:cs="Times New Roman"/>
          <w:color w:val="000000"/>
          <w:sz w:val="28"/>
          <w:szCs w:val="28"/>
          <w:lang w:eastAsia="ru-RU"/>
        </w:rPr>
        <w:t>Кановского</w:t>
      </w:r>
      <w:proofErr w:type="spellEnd"/>
      <w:r w:rsidRPr="00B82268">
        <w:rPr>
          <w:rFonts w:ascii="Times New Roman" w:eastAsia="Times New Roman" w:hAnsi="Times New Roman" w:cs="Times New Roman"/>
          <w:color w:val="000000"/>
          <w:sz w:val="28"/>
          <w:szCs w:val="28"/>
          <w:lang w:eastAsia="ru-RU"/>
        </w:rPr>
        <w:t xml:space="preserve">  сельского поселения.</w:t>
      </w:r>
    </w:p>
    <w:p w:rsidR="00B82268" w:rsidRPr="00B82268" w:rsidRDefault="00B82268" w:rsidP="00B82268">
      <w:pPr>
        <w:spacing w:after="150" w:line="238" w:lineRule="atLeast"/>
        <w:jc w:val="both"/>
        <w:rPr>
          <w:rFonts w:ascii="Times New Roman" w:eastAsia="Times New Roman" w:hAnsi="Times New Roman" w:cs="Times New Roman"/>
          <w:color w:val="242424"/>
          <w:sz w:val="28"/>
          <w:szCs w:val="28"/>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8"/>
          <w:szCs w:val="28"/>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8"/>
          <w:szCs w:val="28"/>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8"/>
          <w:szCs w:val="28"/>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both"/>
        <w:rPr>
          <w:rFonts w:ascii="Times New Roman" w:eastAsia="Times New Roman" w:hAnsi="Times New Roman" w:cs="Times New Roman"/>
          <w:color w:val="242424"/>
          <w:sz w:val="20"/>
          <w:szCs w:val="20"/>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both"/>
        <w:rPr>
          <w:rFonts w:ascii="Times New Roman" w:eastAsia="Times New Roman" w:hAnsi="Times New Roman" w:cs="Times New Roman"/>
          <w:b/>
          <w:bCs/>
          <w:color w:val="242424"/>
          <w:sz w:val="20"/>
          <w:szCs w:val="20"/>
          <w:lang w:eastAsia="ru-RU"/>
        </w:rPr>
      </w:pPr>
    </w:p>
    <w:p w:rsidR="00B82268" w:rsidRPr="00B82268" w:rsidRDefault="00B82268" w:rsidP="00B82268">
      <w:pPr>
        <w:spacing w:after="150" w:line="238" w:lineRule="atLeast"/>
        <w:jc w:val="center"/>
        <w:rPr>
          <w:rFonts w:ascii="Times New Roman" w:eastAsia="Times New Roman" w:hAnsi="Times New Roman" w:cs="Times New Roman"/>
          <w:color w:val="242424"/>
          <w:sz w:val="24"/>
          <w:szCs w:val="24"/>
          <w:lang w:eastAsia="ru-RU"/>
        </w:rPr>
      </w:pPr>
      <w:r w:rsidRPr="00B82268">
        <w:rPr>
          <w:rFonts w:ascii="Times New Roman" w:eastAsia="Times New Roman" w:hAnsi="Times New Roman" w:cs="Times New Roman"/>
          <w:b/>
          <w:bCs/>
          <w:color w:val="242424"/>
          <w:sz w:val="24"/>
          <w:szCs w:val="24"/>
          <w:lang w:eastAsia="ru-RU"/>
        </w:rPr>
        <w:lastRenderedPageBreak/>
        <w:t>ВВЕДЕНИЕ</w:t>
      </w:r>
    </w:p>
    <w:p w:rsidR="00B82268" w:rsidRPr="00B82268" w:rsidRDefault="00B82268" w:rsidP="00B82268">
      <w:pPr>
        <w:spacing w:after="150" w:line="238" w:lineRule="atLeast"/>
        <w:ind w:firstLine="567"/>
        <w:jc w:val="both"/>
        <w:rPr>
          <w:rFonts w:ascii="Times New Roman" w:eastAsia="Times New Roman" w:hAnsi="Times New Roman" w:cs="Times New Roman"/>
          <w:color w:val="000000"/>
          <w:sz w:val="28"/>
          <w:szCs w:val="28"/>
          <w:lang w:eastAsia="ru-RU"/>
        </w:rPr>
      </w:pPr>
      <w:r w:rsidRPr="00B82268">
        <w:rPr>
          <w:rFonts w:ascii="Times New Roman" w:eastAsia="Times New Roman" w:hAnsi="Times New Roman" w:cs="Times New Roman"/>
          <w:color w:val="000000"/>
          <w:sz w:val="28"/>
          <w:szCs w:val="28"/>
          <w:lang w:eastAsia="ru-RU"/>
        </w:rPr>
        <w:t xml:space="preserve">Программа комплексного развития транспортной инфраструктуры </w:t>
      </w:r>
      <w:proofErr w:type="spellStart"/>
      <w:r w:rsidRPr="00B82268">
        <w:rPr>
          <w:rFonts w:ascii="Times New Roman" w:eastAsia="Times New Roman" w:hAnsi="Times New Roman" w:cs="Times New Roman"/>
          <w:color w:val="000000"/>
          <w:sz w:val="28"/>
          <w:szCs w:val="28"/>
          <w:lang w:eastAsia="ru-RU"/>
        </w:rPr>
        <w:t>Кановского</w:t>
      </w:r>
      <w:proofErr w:type="spellEnd"/>
      <w:r w:rsidRPr="00B82268">
        <w:rPr>
          <w:rFonts w:ascii="Times New Roman" w:eastAsia="Times New Roman" w:hAnsi="Times New Roman" w:cs="Times New Roman"/>
          <w:color w:val="000000"/>
          <w:sz w:val="28"/>
          <w:szCs w:val="28"/>
          <w:lang w:eastAsia="ru-RU"/>
        </w:rPr>
        <w:t xml:space="preserve">  сельского поселения  на период с 2016 по  2022 года разработана на основании следующих документов:</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9"/>
      </w:tblGrid>
      <w:tr w:rsidR="00B82268" w:rsidRPr="00B82268" w:rsidTr="00B82268">
        <w:trPr>
          <w:trHeight w:val="424"/>
          <w:jc w:val="center"/>
        </w:trPr>
        <w:tc>
          <w:tcPr>
            <w:tcW w:w="9499" w:type="dxa"/>
            <w:tcBorders>
              <w:top w:val="single" w:sz="4" w:space="0" w:color="FFFFFF"/>
              <w:left w:val="single" w:sz="4" w:space="0" w:color="FFFFFF"/>
              <w:bottom w:val="single" w:sz="4" w:space="0" w:color="FFFFFF"/>
              <w:right w:val="single" w:sz="4" w:space="0" w:color="FFFFFF"/>
            </w:tcBorders>
          </w:tcPr>
          <w:p w:rsidR="00B82268" w:rsidRPr="00B82268" w:rsidRDefault="00B82268" w:rsidP="00B82268">
            <w:pPr>
              <w:spacing w:after="0" w:line="240" w:lineRule="auto"/>
              <w:jc w:val="both"/>
              <w:rPr>
                <w:rFonts w:ascii="Times New Roman" w:eastAsia="Times New Roman" w:hAnsi="Times New Roman" w:cs="Times New Roman"/>
                <w:color w:val="000000"/>
                <w:sz w:val="28"/>
                <w:szCs w:val="28"/>
                <w:lang w:eastAsia="ru-RU"/>
              </w:rPr>
            </w:pPr>
            <w:r w:rsidRPr="00B82268">
              <w:rPr>
                <w:rFonts w:ascii="Times New Roman" w:eastAsia="Times New Roman" w:hAnsi="Times New Roman" w:cs="Times New Roman"/>
                <w:color w:val="000000"/>
                <w:sz w:val="28"/>
                <w:szCs w:val="28"/>
                <w:lang w:eastAsia="ru-RU"/>
              </w:rPr>
              <w:t xml:space="preserve">-   Федеральный закон от 06 октября 2003 года </w:t>
            </w:r>
            <w:hyperlink r:id="rId6" w:history="1">
              <w:r w:rsidRPr="00B82268">
                <w:rPr>
                  <w:rFonts w:ascii="Times New Roman" w:eastAsia="Times New Roman" w:hAnsi="Times New Roman" w:cs="Times New Roman"/>
                  <w:sz w:val="28"/>
                  <w:szCs w:val="28"/>
                  <w:lang w:eastAsia="ru-RU"/>
                </w:rPr>
                <w:t>№ 131-ФЗ</w:t>
              </w:r>
            </w:hyperlink>
            <w:r w:rsidRPr="00B82268">
              <w:rPr>
                <w:rFonts w:ascii="Times New Roman" w:eastAsia="Times New Roman" w:hAnsi="Times New Roman" w:cs="Times New Roman"/>
                <w:color w:val="000000"/>
                <w:sz w:val="28"/>
                <w:szCs w:val="28"/>
                <w:lang w:eastAsia="ru-RU"/>
              </w:rPr>
              <w:t xml:space="preserve"> «Об общих принципах организации местного самоуправления в Российской Федерации»;</w:t>
            </w:r>
          </w:p>
          <w:p w:rsidR="00B82268" w:rsidRPr="00B82268" w:rsidRDefault="00B82268" w:rsidP="00B82268">
            <w:pPr>
              <w:spacing w:after="0" w:line="240" w:lineRule="auto"/>
              <w:jc w:val="both"/>
              <w:rPr>
                <w:rFonts w:ascii="Times New Roman" w:eastAsia="Times New Roman" w:hAnsi="Times New Roman" w:cs="Times New Roman"/>
                <w:bCs/>
                <w:color w:val="000000"/>
                <w:sz w:val="28"/>
                <w:szCs w:val="28"/>
                <w:lang w:eastAsia="ru-RU"/>
              </w:rPr>
            </w:pPr>
            <w:r w:rsidRPr="00B82268">
              <w:rPr>
                <w:rFonts w:ascii="Times New Roman" w:eastAsia="Times New Roman" w:hAnsi="Times New Roman" w:cs="Times New Roman"/>
                <w:color w:val="000000"/>
                <w:sz w:val="28"/>
                <w:szCs w:val="28"/>
                <w:lang w:eastAsia="ru-RU"/>
              </w:rPr>
              <w:t>-   постановление Правительства Российской Федерации от 25.12.2015 года N 1440 «Об утверждении требований к программам комплексного развития систем коммунальной инфраструктуры поселений, городских округов».</w:t>
            </w:r>
          </w:p>
        </w:tc>
      </w:tr>
    </w:tbl>
    <w:p w:rsidR="00B82268" w:rsidRPr="00B82268" w:rsidRDefault="00B82268" w:rsidP="00B82268">
      <w:pPr>
        <w:spacing w:after="150" w:line="238" w:lineRule="atLeast"/>
        <w:jc w:val="both"/>
        <w:rPr>
          <w:rFonts w:ascii="Times New Roman" w:eastAsia="Times New Roman" w:hAnsi="Times New Roman" w:cs="Times New Roman"/>
          <w:sz w:val="28"/>
          <w:szCs w:val="28"/>
          <w:lang w:eastAsia="ru-RU"/>
        </w:rPr>
      </w:pPr>
      <w:r w:rsidRPr="00B82268">
        <w:rPr>
          <w:rFonts w:ascii="Times New Roman" w:eastAsia="Times New Roman" w:hAnsi="Times New Roman" w:cs="Times New Roman"/>
          <w:color w:val="242424"/>
          <w:sz w:val="28"/>
          <w:szCs w:val="28"/>
          <w:lang w:eastAsia="ru-RU"/>
        </w:rPr>
        <w:t xml:space="preserve">        </w:t>
      </w:r>
      <w:r w:rsidRPr="00B82268">
        <w:rPr>
          <w:rFonts w:ascii="Times New Roman" w:eastAsia="Times New Roman" w:hAnsi="Times New Roman" w:cs="Times New Roman"/>
          <w:sz w:val="28"/>
          <w:szCs w:val="28"/>
          <w:lang w:eastAsia="ru-RU"/>
        </w:rPr>
        <w:t xml:space="preserve">Программа определяет основные направления развития транспортной инфраструктуры </w:t>
      </w:r>
      <w:proofErr w:type="spellStart"/>
      <w:r w:rsidRPr="00B82268">
        <w:rPr>
          <w:rFonts w:ascii="Times New Roman" w:eastAsia="Times New Roman" w:hAnsi="Times New Roman" w:cs="Times New Roman"/>
          <w:sz w:val="28"/>
          <w:szCs w:val="28"/>
          <w:lang w:eastAsia="ru-RU"/>
        </w:rPr>
        <w:t>Кановского</w:t>
      </w:r>
      <w:proofErr w:type="spellEnd"/>
      <w:r w:rsidRPr="00B82268">
        <w:rPr>
          <w:rFonts w:ascii="Times New Roman" w:eastAsia="Times New Roman" w:hAnsi="Times New Roman" w:cs="Times New Roman"/>
          <w:sz w:val="28"/>
          <w:szCs w:val="28"/>
          <w:lang w:eastAsia="ru-RU"/>
        </w:rPr>
        <w:t xml:space="preserve"> </w:t>
      </w:r>
      <w:r w:rsidRPr="00B82268">
        <w:rPr>
          <w:rFonts w:ascii="Times New Roman" w:eastAsia="Times New Roman" w:hAnsi="Times New Roman" w:cs="Times New Roman"/>
          <w:color w:val="242424"/>
          <w:sz w:val="28"/>
          <w:szCs w:val="28"/>
          <w:lang w:eastAsia="ru-RU"/>
        </w:rPr>
        <w:t xml:space="preserve"> сельского поселения</w:t>
      </w:r>
      <w:r w:rsidRPr="00B82268">
        <w:rPr>
          <w:rFonts w:ascii="Times New Roman" w:eastAsia="Times New Roman" w:hAnsi="Times New Roman" w:cs="Times New Roman"/>
          <w:sz w:val="28"/>
          <w:szCs w:val="28"/>
          <w:lang w:eastAsia="ru-RU"/>
        </w:rPr>
        <w:t>, в том числе, социально- экономического и градостроительного поселения, транспортного спроса, объемов и характера передвижения населения и перевоза грузов по видам транспорта, уровня автомобилизации, параметров дорожного движения, показатели безопасности дорожного движения,  негативного воздействия транспортной инфраструктуры на окружающую среду и здоровье населения.</w:t>
      </w:r>
    </w:p>
    <w:p w:rsidR="00B82268" w:rsidRPr="00B82268" w:rsidRDefault="00B82268" w:rsidP="00B82268">
      <w:pPr>
        <w:spacing w:after="150" w:line="238" w:lineRule="atLeast"/>
        <w:ind w:firstLine="567"/>
        <w:jc w:val="both"/>
        <w:rPr>
          <w:rFonts w:ascii="Times New Roman" w:eastAsia="Times New Roman" w:hAnsi="Times New Roman" w:cs="Times New Roman"/>
          <w:sz w:val="28"/>
          <w:szCs w:val="28"/>
          <w:lang w:eastAsia="ru-RU"/>
        </w:rPr>
      </w:pPr>
      <w:r w:rsidRPr="00B82268">
        <w:rPr>
          <w:rFonts w:ascii="Times New Roman" w:eastAsia="Times New Roman" w:hAnsi="Times New Roman" w:cs="Times New Roman"/>
          <w:sz w:val="28"/>
          <w:szCs w:val="28"/>
          <w:lang w:eastAsia="ru-RU"/>
        </w:rPr>
        <w:t xml:space="preserve">Основу Программы составляет система программных мероприятий по различным направлениям развития транспортной  инфраструктуры </w:t>
      </w:r>
      <w:proofErr w:type="spellStart"/>
      <w:r w:rsidRPr="00B82268">
        <w:rPr>
          <w:rFonts w:ascii="Times New Roman" w:eastAsia="Times New Roman" w:hAnsi="Times New Roman" w:cs="Times New Roman"/>
          <w:color w:val="242424"/>
          <w:sz w:val="28"/>
          <w:szCs w:val="28"/>
          <w:lang w:eastAsia="ru-RU"/>
        </w:rPr>
        <w:t>Кановского</w:t>
      </w:r>
      <w:proofErr w:type="spellEnd"/>
      <w:r w:rsidRPr="00B82268">
        <w:rPr>
          <w:rFonts w:ascii="Times New Roman" w:eastAsia="Times New Roman" w:hAnsi="Times New Roman" w:cs="Times New Roman"/>
          <w:color w:val="242424"/>
          <w:sz w:val="28"/>
          <w:szCs w:val="28"/>
          <w:lang w:eastAsia="ru-RU"/>
        </w:rPr>
        <w:t xml:space="preserve">  сельского поселения</w:t>
      </w:r>
      <w:r w:rsidRPr="00B82268">
        <w:rPr>
          <w:rFonts w:ascii="Times New Roman" w:eastAsia="Times New Roman" w:hAnsi="Times New Roman" w:cs="Times New Roman"/>
          <w:sz w:val="28"/>
          <w:szCs w:val="28"/>
          <w:lang w:eastAsia="ru-RU"/>
        </w:rPr>
        <w:t>. Данная Программа ориентирована на устойчивое развитие сельского поселения и в полной мере соответствует государственной политике реформирования транспортного комплекса Российской Федерации.</w:t>
      </w:r>
    </w:p>
    <w:p w:rsidR="00B82268" w:rsidRPr="00B82268" w:rsidRDefault="00B82268" w:rsidP="00B82268">
      <w:pPr>
        <w:shd w:val="clear" w:color="auto" w:fill="FFFFFF"/>
        <w:spacing w:after="0" w:line="240" w:lineRule="atLeast"/>
        <w:ind w:firstLine="567"/>
        <w:jc w:val="both"/>
        <w:rPr>
          <w:rFonts w:ascii="Times New Roman" w:eastAsia="Times New Roman" w:hAnsi="Times New Roman" w:cs="Times New Roman"/>
          <w:bCs/>
          <w:sz w:val="28"/>
          <w:szCs w:val="28"/>
          <w:lang w:eastAsia="ru-RU"/>
        </w:rPr>
      </w:pPr>
      <w:r w:rsidRPr="00B82268">
        <w:rPr>
          <w:rFonts w:ascii="Times New Roman" w:eastAsia="Times New Roman" w:hAnsi="Times New Roman" w:cs="Times New Roman"/>
          <w:bCs/>
          <w:sz w:val="28"/>
          <w:szCs w:val="28"/>
          <w:lang w:eastAsia="ru-RU"/>
        </w:rPr>
        <w:t xml:space="preserve">Цели и задачи </w:t>
      </w:r>
      <w:r w:rsidRPr="00B82268">
        <w:rPr>
          <w:rFonts w:ascii="Times New Roman" w:eastAsia="Times New Roman" w:hAnsi="Times New Roman" w:cs="Times New Roman"/>
          <w:sz w:val="28"/>
          <w:szCs w:val="28"/>
          <w:lang w:eastAsia="ru-RU"/>
        </w:rPr>
        <w:t xml:space="preserve"> программы –</w:t>
      </w:r>
      <w:r w:rsidRPr="00B82268">
        <w:rPr>
          <w:rFonts w:ascii="Times New Roman" w:eastAsia="Times New Roman" w:hAnsi="Times New Roman" w:cs="Times New Roman"/>
          <w:bCs/>
          <w:sz w:val="28"/>
          <w:szCs w:val="28"/>
          <w:lang w:eastAsia="ru-RU"/>
        </w:rPr>
        <w:t xml:space="preserve"> развитие транспортной инфраструктуры поселения, сбалансированное и скоординированное с иными сферами жизни деятельности, формирование условий для социально- экономического развития, повышение безопасности, 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 снижение негативного воздействия транспортной инфраструктуры на окружающую среду поселения.</w:t>
      </w: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8"/>
          <w:szCs w:val="28"/>
          <w:lang w:eastAsia="ru-RU"/>
        </w:rPr>
      </w:pP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8"/>
          <w:szCs w:val="28"/>
          <w:lang w:eastAsia="ru-RU"/>
        </w:rPr>
      </w:pP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8"/>
          <w:szCs w:val="28"/>
          <w:lang w:eastAsia="ru-RU"/>
        </w:rPr>
      </w:pP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8"/>
          <w:szCs w:val="28"/>
          <w:lang w:eastAsia="ru-RU"/>
        </w:rPr>
      </w:pP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8"/>
          <w:szCs w:val="28"/>
          <w:lang w:eastAsia="ru-RU"/>
        </w:rPr>
      </w:pP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8"/>
          <w:szCs w:val="28"/>
          <w:lang w:eastAsia="ru-RU"/>
        </w:rPr>
      </w:pP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8"/>
          <w:szCs w:val="28"/>
          <w:lang w:eastAsia="ru-RU"/>
        </w:rPr>
      </w:pP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8"/>
          <w:szCs w:val="28"/>
          <w:lang w:eastAsia="ru-RU"/>
        </w:rPr>
      </w:pP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8"/>
          <w:szCs w:val="28"/>
          <w:lang w:eastAsia="ru-RU"/>
        </w:rPr>
      </w:pP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8"/>
          <w:szCs w:val="28"/>
          <w:lang w:eastAsia="ru-RU"/>
        </w:rPr>
      </w:pP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8"/>
          <w:szCs w:val="28"/>
          <w:lang w:eastAsia="ru-RU"/>
        </w:rPr>
      </w:pP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4"/>
          <w:szCs w:val="24"/>
          <w:lang w:eastAsia="ru-RU"/>
        </w:rPr>
      </w:pPr>
      <w:r w:rsidRPr="00B82268">
        <w:rPr>
          <w:rFonts w:ascii="Times New Roman" w:eastAsia="Times New Roman" w:hAnsi="Times New Roman" w:cs="Times New Roman"/>
          <w:bCs/>
          <w:sz w:val="24"/>
          <w:szCs w:val="24"/>
          <w:lang w:eastAsia="ru-RU"/>
        </w:rPr>
        <w:t xml:space="preserve">   </w:t>
      </w:r>
    </w:p>
    <w:p w:rsidR="00B82268" w:rsidRPr="00B82268" w:rsidRDefault="00B82268" w:rsidP="00B82268">
      <w:pPr>
        <w:numPr>
          <w:ilvl w:val="0"/>
          <w:numId w:val="2"/>
        </w:numPr>
        <w:suppressAutoHyphens/>
        <w:spacing w:before="120" w:after="0" w:line="240" w:lineRule="auto"/>
        <w:jc w:val="center"/>
        <w:rPr>
          <w:rFonts w:ascii="Times New Roman" w:eastAsia="Times New Roman" w:hAnsi="Times New Roman" w:cs="Times New Roman"/>
          <w:b/>
          <w:spacing w:val="-1"/>
          <w:kern w:val="2"/>
          <w:sz w:val="28"/>
          <w:szCs w:val="24"/>
          <w:lang w:eastAsia="ar-SA"/>
        </w:rPr>
      </w:pPr>
      <w:r w:rsidRPr="00B82268">
        <w:rPr>
          <w:rFonts w:ascii="Times New Roman" w:eastAsia="Times New Roman" w:hAnsi="Times New Roman" w:cs="Times New Roman"/>
          <w:b/>
          <w:spacing w:val="-1"/>
          <w:kern w:val="2"/>
          <w:sz w:val="28"/>
          <w:szCs w:val="24"/>
          <w:lang w:eastAsia="ar-SA"/>
        </w:rPr>
        <w:lastRenderedPageBreak/>
        <w:t>ПАСПОРТ ПРОГРАММЫ</w:t>
      </w:r>
    </w:p>
    <w:tbl>
      <w:tblPr>
        <w:tblW w:w="0" w:type="auto"/>
        <w:tblInd w:w="-612" w:type="dxa"/>
        <w:tblLayout w:type="fixed"/>
        <w:tblLook w:val="0000" w:firstRow="0" w:lastRow="0" w:firstColumn="0" w:lastColumn="0" w:noHBand="0" w:noVBand="0"/>
      </w:tblPr>
      <w:tblGrid>
        <w:gridCol w:w="4838"/>
        <w:gridCol w:w="5222"/>
      </w:tblGrid>
      <w:tr w:rsidR="00B82268" w:rsidRPr="00B82268" w:rsidTr="00B82268">
        <w:tc>
          <w:tcPr>
            <w:tcW w:w="4838" w:type="dxa"/>
            <w:tcBorders>
              <w:top w:val="single" w:sz="4" w:space="0" w:color="000000"/>
              <w:left w:val="single" w:sz="4" w:space="0" w:color="000000"/>
              <w:bottom w:val="single" w:sz="4" w:space="0" w:color="000000"/>
              <w:right w:val="nil"/>
            </w:tcBorders>
            <w:vAlign w:val="center"/>
          </w:tcPr>
          <w:p w:rsidR="00B82268" w:rsidRPr="00B82268" w:rsidRDefault="00B82268" w:rsidP="00B82268">
            <w:pPr>
              <w:widowControl w:val="0"/>
              <w:suppressAutoHyphens/>
              <w:autoSpaceDE w:val="0"/>
              <w:snapToGrid w:val="0"/>
              <w:spacing w:after="0" w:line="240" w:lineRule="atLeast"/>
              <w:jc w:val="center"/>
              <w:rPr>
                <w:rFonts w:ascii="Times New Roman" w:eastAsia="Times New Roman" w:hAnsi="Times New Roman" w:cs="Times New Roman"/>
                <w:b/>
                <w:bCs/>
                <w:lang w:eastAsia="ar-SA"/>
              </w:rPr>
            </w:pPr>
            <w:r w:rsidRPr="00B82268">
              <w:rPr>
                <w:rFonts w:ascii="Times New Roman" w:eastAsia="Times New Roman" w:hAnsi="Times New Roman" w:cs="Times New Roman"/>
                <w:b/>
                <w:bCs/>
                <w:lang w:eastAsia="ru-RU"/>
              </w:rPr>
              <w:t>Наименование</w:t>
            </w:r>
          </w:p>
        </w:tc>
        <w:tc>
          <w:tcPr>
            <w:tcW w:w="5222" w:type="dxa"/>
            <w:tcBorders>
              <w:top w:val="single" w:sz="4" w:space="0" w:color="000000"/>
              <w:left w:val="single" w:sz="4" w:space="0" w:color="000000"/>
              <w:bottom w:val="single" w:sz="4" w:space="0" w:color="000000"/>
              <w:right w:val="single" w:sz="4" w:space="0" w:color="000000"/>
            </w:tcBorders>
            <w:vAlign w:val="center"/>
          </w:tcPr>
          <w:p w:rsidR="00B82268" w:rsidRPr="00B82268" w:rsidRDefault="00B82268" w:rsidP="00B82268">
            <w:pPr>
              <w:widowControl w:val="0"/>
              <w:suppressAutoHyphens/>
              <w:autoSpaceDE w:val="0"/>
              <w:snapToGrid w:val="0"/>
              <w:spacing w:after="0" w:line="240" w:lineRule="atLeast"/>
              <w:jc w:val="center"/>
              <w:rPr>
                <w:rFonts w:ascii="Times New Roman" w:eastAsia="Times New Roman" w:hAnsi="Times New Roman" w:cs="Times New Roman"/>
                <w:b/>
                <w:lang w:eastAsia="ar-SA"/>
              </w:rPr>
            </w:pPr>
            <w:r w:rsidRPr="00B82268">
              <w:rPr>
                <w:rFonts w:ascii="Times New Roman" w:eastAsia="Times New Roman" w:hAnsi="Times New Roman" w:cs="Times New Roman"/>
                <w:b/>
                <w:lang w:eastAsia="ru-RU"/>
              </w:rPr>
              <w:t xml:space="preserve">Программа комплексного развития транспортной   инфраструктуры  </w:t>
            </w:r>
            <w:proofErr w:type="spellStart"/>
            <w:r w:rsidRPr="00B82268">
              <w:rPr>
                <w:rFonts w:ascii="Times New Roman" w:eastAsia="Times New Roman" w:hAnsi="Times New Roman" w:cs="Times New Roman"/>
                <w:b/>
                <w:lang w:eastAsia="ru-RU"/>
              </w:rPr>
              <w:t>Кановского</w:t>
            </w:r>
            <w:proofErr w:type="spellEnd"/>
            <w:r w:rsidRPr="00B82268">
              <w:rPr>
                <w:rFonts w:ascii="Times New Roman" w:eastAsia="Times New Roman" w:hAnsi="Times New Roman" w:cs="Times New Roman"/>
                <w:b/>
                <w:lang w:eastAsia="ru-RU"/>
              </w:rPr>
              <w:t xml:space="preserve">  сельского поселения на 2016 – 2022 годы (далее – Программа)</w:t>
            </w:r>
          </w:p>
        </w:tc>
      </w:tr>
      <w:tr w:rsidR="00B82268" w:rsidRPr="00B82268" w:rsidTr="00B82268">
        <w:tc>
          <w:tcPr>
            <w:tcW w:w="4838" w:type="dxa"/>
            <w:tcBorders>
              <w:top w:val="single" w:sz="4" w:space="0" w:color="000000"/>
              <w:left w:val="single" w:sz="4" w:space="0" w:color="000000"/>
              <w:bottom w:val="single" w:sz="4" w:space="0" w:color="000000"/>
              <w:right w:val="nil"/>
            </w:tcBorders>
          </w:tcPr>
          <w:p w:rsidR="00B82268" w:rsidRPr="00B82268" w:rsidRDefault="00B82268" w:rsidP="00B82268">
            <w:pPr>
              <w:widowControl w:val="0"/>
              <w:suppressAutoHyphens/>
              <w:autoSpaceDE w:val="0"/>
              <w:snapToGrid w:val="0"/>
              <w:spacing w:after="0" w:line="240" w:lineRule="atLeast"/>
              <w:jc w:val="center"/>
              <w:rPr>
                <w:rFonts w:ascii="Times New Roman" w:eastAsia="Times New Roman" w:hAnsi="Times New Roman" w:cs="Times New Roman"/>
                <w:bCs/>
                <w:lang w:eastAsia="ar-SA"/>
              </w:rPr>
            </w:pPr>
            <w:r w:rsidRPr="00B82268">
              <w:rPr>
                <w:rFonts w:ascii="Times New Roman" w:eastAsia="Times New Roman" w:hAnsi="Times New Roman" w:cs="Times New Roman"/>
                <w:bCs/>
                <w:lang w:eastAsia="ru-RU"/>
              </w:rPr>
              <w:t>Разработчик Программы</w:t>
            </w:r>
          </w:p>
        </w:tc>
        <w:tc>
          <w:tcPr>
            <w:tcW w:w="5222" w:type="dxa"/>
            <w:tcBorders>
              <w:top w:val="single" w:sz="4" w:space="0" w:color="000000"/>
              <w:left w:val="single" w:sz="4" w:space="0" w:color="000000"/>
              <w:bottom w:val="single" w:sz="4" w:space="0" w:color="000000"/>
              <w:right w:val="single" w:sz="4" w:space="0" w:color="000000"/>
            </w:tcBorders>
          </w:tcPr>
          <w:p w:rsidR="00B82268" w:rsidRPr="00B82268" w:rsidRDefault="00B82268" w:rsidP="00B82268">
            <w:pPr>
              <w:widowControl w:val="0"/>
              <w:suppressAutoHyphens/>
              <w:autoSpaceDE w:val="0"/>
              <w:snapToGrid w:val="0"/>
              <w:spacing w:after="0" w:line="240" w:lineRule="atLeast"/>
              <w:jc w:val="center"/>
              <w:rPr>
                <w:rFonts w:ascii="Times New Roman" w:eastAsia="Times New Roman" w:hAnsi="Times New Roman" w:cs="Times New Roman"/>
                <w:lang w:eastAsia="ar-SA"/>
              </w:rPr>
            </w:pPr>
            <w:r w:rsidRPr="00B82268">
              <w:rPr>
                <w:rFonts w:ascii="Times New Roman" w:eastAsia="Times New Roman" w:hAnsi="Times New Roman" w:cs="Times New Roman"/>
                <w:lang w:eastAsia="ru-RU"/>
              </w:rPr>
              <w:t xml:space="preserve">Администрация  </w:t>
            </w:r>
            <w:proofErr w:type="spellStart"/>
            <w:r w:rsidRPr="00B82268">
              <w:rPr>
                <w:rFonts w:ascii="Times New Roman" w:eastAsia="Times New Roman" w:hAnsi="Times New Roman" w:cs="Times New Roman"/>
                <w:lang w:eastAsia="ru-RU"/>
              </w:rPr>
              <w:t>Кановского</w:t>
            </w:r>
            <w:proofErr w:type="spellEnd"/>
            <w:r w:rsidRPr="00B82268">
              <w:rPr>
                <w:rFonts w:ascii="Times New Roman" w:eastAsia="Times New Roman" w:hAnsi="Times New Roman" w:cs="Times New Roman"/>
                <w:lang w:eastAsia="ru-RU"/>
              </w:rPr>
              <w:t xml:space="preserve">   сельского поселения</w:t>
            </w:r>
          </w:p>
        </w:tc>
      </w:tr>
      <w:tr w:rsidR="00B82268" w:rsidRPr="00B82268" w:rsidTr="00B82268">
        <w:tc>
          <w:tcPr>
            <w:tcW w:w="4838" w:type="dxa"/>
            <w:tcBorders>
              <w:top w:val="single" w:sz="4" w:space="0" w:color="000000"/>
              <w:left w:val="single" w:sz="4" w:space="0" w:color="000000"/>
              <w:bottom w:val="single" w:sz="4" w:space="0" w:color="000000"/>
              <w:right w:val="nil"/>
            </w:tcBorders>
          </w:tcPr>
          <w:p w:rsidR="00B82268" w:rsidRPr="00B82268" w:rsidRDefault="00B82268" w:rsidP="00B82268">
            <w:pPr>
              <w:widowControl w:val="0"/>
              <w:suppressAutoHyphens/>
              <w:autoSpaceDE w:val="0"/>
              <w:snapToGrid w:val="0"/>
              <w:spacing w:after="0" w:line="240" w:lineRule="atLeast"/>
              <w:jc w:val="center"/>
              <w:rPr>
                <w:rFonts w:ascii="Times New Roman" w:eastAsia="Times New Roman" w:hAnsi="Times New Roman" w:cs="Times New Roman"/>
                <w:bCs/>
                <w:lang w:eastAsia="ar-SA"/>
              </w:rPr>
            </w:pPr>
            <w:r w:rsidRPr="00B82268">
              <w:rPr>
                <w:rFonts w:ascii="Times New Roman" w:eastAsia="Times New Roman" w:hAnsi="Times New Roman" w:cs="Times New Roman"/>
                <w:bCs/>
                <w:lang w:eastAsia="ru-RU"/>
              </w:rPr>
              <w:t>Ответственный исполнитель Программы</w:t>
            </w:r>
          </w:p>
        </w:tc>
        <w:tc>
          <w:tcPr>
            <w:tcW w:w="5222" w:type="dxa"/>
            <w:tcBorders>
              <w:top w:val="single" w:sz="4" w:space="0" w:color="000000"/>
              <w:left w:val="single" w:sz="4" w:space="0" w:color="000000"/>
              <w:bottom w:val="single" w:sz="4" w:space="0" w:color="000000"/>
              <w:right w:val="single" w:sz="4" w:space="0" w:color="000000"/>
            </w:tcBorders>
          </w:tcPr>
          <w:p w:rsidR="00B82268" w:rsidRPr="00B82268" w:rsidRDefault="00B82268" w:rsidP="00B82268">
            <w:pPr>
              <w:widowControl w:val="0"/>
              <w:suppressAutoHyphens/>
              <w:autoSpaceDE w:val="0"/>
              <w:snapToGrid w:val="0"/>
              <w:spacing w:after="0" w:line="240" w:lineRule="atLeast"/>
              <w:jc w:val="center"/>
              <w:rPr>
                <w:rFonts w:ascii="Times New Roman" w:eastAsia="Times New Roman" w:hAnsi="Times New Roman" w:cs="Times New Roman"/>
                <w:lang w:eastAsia="ar-SA"/>
              </w:rPr>
            </w:pPr>
            <w:r w:rsidRPr="00B82268">
              <w:rPr>
                <w:rFonts w:ascii="Times New Roman" w:eastAsia="Times New Roman" w:hAnsi="Times New Roman" w:cs="Times New Roman"/>
                <w:lang w:eastAsia="ru-RU"/>
              </w:rPr>
              <w:t xml:space="preserve">Администрация  </w:t>
            </w:r>
            <w:proofErr w:type="spellStart"/>
            <w:r w:rsidRPr="00B82268">
              <w:rPr>
                <w:rFonts w:ascii="Times New Roman" w:eastAsia="Times New Roman" w:hAnsi="Times New Roman" w:cs="Times New Roman"/>
                <w:lang w:eastAsia="ru-RU"/>
              </w:rPr>
              <w:t>Кановского</w:t>
            </w:r>
            <w:proofErr w:type="spellEnd"/>
            <w:r w:rsidRPr="00B82268">
              <w:rPr>
                <w:rFonts w:ascii="Times New Roman" w:eastAsia="Times New Roman" w:hAnsi="Times New Roman" w:cs="Times New Roman"/>
                <w:lang w:eastAsia="ru-RU"/>
              </w:rPr>
              <w:t xml:space="preserve">   сельского поселения</w:t>
            </w:r>
          </w:p>
        </w:tc>
      </w:tr>
      <w:tr w:rsidR="00B82268" w:rsidRPr="00B82268" w:rsidTr="00B82268">
        <w:tc>
          <w:tcPr>
            <w:tcW w:w="4838" w:type="dxa"/>
            <w:tcBorders>
              <w:top w:val="single" w:sz="4" w:space="0" w:color="000000"/>
              <w:left w:val="single" w:sz="4" w:space="0" w:color="000000"/>
              <w:bottom w:val="single" w:sz="4" w:space="0" w:color="000000"/>
              <w:right w:val="nil"/>
            </w:tcBorders>
          </w:tcPr>
          <w:p w:rsidR="00B82268" w:rsidRPr="00B82268" w:rsidRDefault="00B82268" w:rsidP="00B82268">
            <w:pPr>
              <w:widowControl w:val="0"/>
              <w:suppressAutoHyphens/>
              <w:autoSpaceDE w:val="0"/>
              <w:snapToGrid w:val="0"/>
              <w:spacing w:after="0" w:line="240" w:lineRule="atLeast"/>
              <w:jc w:val="center"/>
              <w:rPr>
                <w:rFonts w:ascii="Times New Roman" w:eastAsia="Times New Roman" w:hAnsi="Times New Roman" w:cs="Times New Roman"/>
                <w:bCs/>
                <w:lang w:eastAsia="ar-SA"/>
              </w:rPr>
            </w:pPr>
            <w:r w:rsidRPr="00B82268">
              <w:rPr>
                <w:rFonts w:ascii="Times New Roman" w:eastAsia="Times New Roman" w:hAnsi="Times New Roman" w:cs="Times New Roman"/>
                <w:bCs/>
                <w:lang w:eastAsia="ru-RU"/>
              </w:rPr>
              <w:t>Цель Программы</w:t>
            </w:r>
          </w:p>
        </w:tc>
        <w:tc>
          <w:tcPr>
            <w:tcW w:w="5222" w:type="dxa"/>
            <w:tcBorders>
              <w:top w:val="single" w:sz="4" w:space="0" w:color="000000"/>
              <w:left w:val="single" w:sz="4" w:space="0" w:color="000000"/>
              <w:bottom w:val="single" w:sz="4" w:space="0" w:color="000000"/>
              <w:right w:val="single" w:sz="4" w:space="0" w:color="000000"/>
            </w:tcBorders>
          </w:tcPr>
          <w:p w:rsidR="00B82268" w:rsidRPr="00B82268" w:rsidRDefault="00B82268" w:rsidP="00B82268">
            <w:pPr>
              <w:widowControl w:val="0"/>
              <w:suppressAutoHyphens/>
              <w:autoSpaceDE w:val="0"/>
              <w:snapToGrid w:val="0"/>
              <w:spacing w:after="0" w:line="240" w:lineRule="atLeast"/>
              <w:rPr>
                <w:rFonts w:ascii="Times New Roman" w:eastAsia="Times New Roman" w:hAnsi="Times New Roman" w:cs="Times New Roman"/>
                <w:bCs/>
                <w:lang w:eastAsia="ar-SA"/>
              </w:rPr>
            </w:pPr>
            <w:r w:rsidRPr="00B82268">
              <w:rPr>
                <w:rFonts w:ascii="Times New Roman" w:eastAsia="Times New Roman" w:hAnsi="Times New Roman" w:cs="Times New Roman"/>
                <w:bCs/>
                <w:lang w:eastAsia="ru-RU"/>
              </w:rPr>
              <w:t xml:space="preserve">Развитие транспортной инфраструктуры, сбалансированное развитие и скоординированное с иными сферами жизнедеятельности поселения  </w:t>
            </w:r>
          </w:p>
        </w:tc>
      </w:tr>
      <w:tr w:rsidR="00B82268" w:rsidRPr="00B82268" w:rsidTr="00B82268">
        <w:tc>
          <w:tcPr>
            <w:tcW w:w="4838" w:type="dxa"/>
            <w:tcBorders>
              <w:top w:val="single" w:sz="4" w:space="0" w:color="000000"/>
              <w:left w:val="single" w:sz="4" w:space="0" w:color="000000"/>
              <w:bottom w:val="single" w:sz="4" w:space="0" w:color="000000"/>
              <w:right w:val="nil"/>
            </w:tcBorders>
          </w:tcPr>
          <w:p w:rsidR="00B82268" w:rsidRPr="00B82268" w:rsidRDefault="00B82268" w:rsidP="00B82268">
            <w:pPr>
              <w:widowControl w:val="0"/>
              <w:suppressAutoHyphens/>
              <w:autoSpaceDE w:val="0"/>
              <w:snapToGrid w:val="0"/>
              <w:spacing w:after="0" w:line="240" w:lineRule="atLeast"/>
              <w:jc w:val="center"/>
              <w:rPr>
                <w:rFonts w:ascii="Times New Roman" w:eastAsia="Times New Roman" w:hAnsi="Times New Roman" w:cs="Times New Roman"/>
                <w:bCs/>
                <w:lang w:eastAsia="ar-SA"/>
              </w:rPr>
            </w:pPr>
            <w:r w:rsidRPr="00B82268">
              <w:rPr>
                <w:rFonts w:ascii="Times New Roman" w:eastAsia="Times New Roman" w:hAnsi="Times New Roman" w:cs="Times New Roman"/>
                <w:bCs/>
                <w:lang w:eastAsia="ru-RU"/>
              </w:rPr>
              <w:t>Задачи Программы</w:t>
            </w:r>
          </w:p>
        </w:tc>
        <w:tc>
          <w:tcPr>
            <w:tcW w:w="5222" w:type="dxa"/>
            <w:tcBorders>
              <w:top w:val="single" w:sz="4" w:space="0" w:color="000000"/>
              <w:left w:val="single" w:sz="4" w:space="0" w:color="000000"/>
              <w:bottom w:val="single" w:sz="4" w:space="0" w:color="000000"/>
              <w:right w:val="single" w:sz="4" w:space="0" w:color="000000"/>
            </w:tcBorders>
          </w:tcPr>
          <w:p w:rsidR="00B82268" w:rsidRPr="00B82268" w:rsidRDefault="00B82268" w:rsidP="00B82268">
            <w:pPr>
              <w:keepNext/>
              <w:snapToGrid w:val="0"/>
              <w:spacing w:after="0" w:line="240" w:lineRule="auto"/>
              <w:rPr>
                <w:rFonts w:ascii="Times New Roman" w:eastAsia="Times New Roman" w:hAnsi="Times New Roman" w:cs="Times New Roman"/>
                <w:bCs/>
                <w:lang w:eastAsia="ar-SA"/>
              </w:rPr>
            </w:pPr>
            <w:r w:rsidRPr="00B82268">
              <w:rPr>
                <w:rFonts w:ascii="Times New Roman" w:eastAsia="Times New Roman" w:hAnsi="Times New Roman" w:cs="Times New Roman"/>
                <w:bCs/>
                <w:lang w:eastAsia="ru-RU"/>
              </w:rPr>
              <w:t>Основными задачами Программы являются:</w:t>
            </w:r>
          </w:p>
          <w:p w:rsidR="00B82268" w:rsidRPr="00B82268" w:rsidRDefault="00B82268" w:rsidP="00B82268">
            <w:pPr>
              <w:shd w:val="clear" w:color="auto" w:fill="FFFFFF"/>
              <w:spacing w:after="0" w:line="240" w:lineRule="atLeast"/>
              <w:jc w:val="both"/>
              <w:rPr>
                <w:rFonts w:ascii="Times New Roman" w:eastAsia="Times New Roman" w:hAnsi="Times New Roman" w:cs="Times New Roman"/>
                <w:bCs/>
                <w:sz w:val="24"/>
                <w:szCs w:val="24"/>
                <w:lang w:eastAsia="ru-RU"/>
              </w:rPr>
            </w:pPr>
            <w:r w:rsidRPr="00B82268">
              <w:rPr>
                <w:rFonts w:ascii="Times New Roman" w:eastAsia="Times New Roman" w:hAnsi="Times New Roman" w:cs="Times New Roman"/>
                <w:bCs/>
                <w:sz w:val="24"/>
                <w:szCs w:val="24"/>
                <w:lang w:eastAsia="ru-RU"/>
              </w:rPr>
              <w:t>-формирование условий для социально- экономического развития,</w:t>
            </w:r>
          </w:p>
          <w:p w:rsidR="00B82268" w:rsidRPr="00B82268" w:rsidRDefault="00B82268" w:rsidP="00B82268">
            <w:pPr>
              <w:shd w:val="clear" w:color="auto" w:fill="FFFFFF"/>
              <w:spacing w:after="0" w:line="240" w:lineRule="atLeast"/>
              <w:jc w:val="both"/>
              <w:rPr>
                <w:rFonts w:ascii="Times New Roman" w:eastAsia="Times New Roman" w:hAnsi="Times New Roman" w:cs="Times New Roman"/>
                <w:bCs/>
                <w:sz w:val="24"/>
                <w:szCs w:val="24"/>
                <w:lang w:eastAsia="ru-RU"/>
              </w:rPr>
            </w:pPr>
            <w:r w:rsidRPr="00B82268">
              <w:rPr>
                <w:rFonts w:ascii="Times New Roman" w:eastAsia="Times New Roman" w:hAnsi="Times New Roman" w:cs="Times New Roman"/>
                <w:bCs/>
                <w:sz w:val="24"/>
                <w:szCs w:val="24"/>
                <w:lang w:eastAsia="ru-RU"/>
              </w:rPr>
              <w:t>- повышение безопасности, 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w:t>
            </w:r>
          </w:p>
          <w:p w:rsidR="00B82268" w:rsidRPr="00B82268" w:rsidRDefault="00B82268" w:rsidP="00B82268">
            <w:pPr>
              <w:shd w:val="clear" w:color="auto" w:fill="FFFFFF"/>
              <w:spacing w:after="0" w:line="240" w:lineRule="atLeast"/>
              <w:jc w:val="both"/>
              <w:rPr>
                <w:rFonts w:ascii="Times New Roman" w:eastAsia="Times New Roman" w:hAnsi="Times New Roman" w:cs="Times New Roman"/>
                <w:bCs/>
                <w:sz w:val="24"/>
                <w:szCs w:val="24"/>
                <w:lang w:eastAsia="ru-RU"/>
              </w:rPr>
            </w:pPr>
            <w:r w:rsidRPr="00B82268">
              <w:rPr>
                <w:rFonts w:ascii="Times New Roman" w:eastAsia="Times New Roman" w:hAnsi="Times New Roman" w:cs="Times New Roman"/>
                <w:bCs/>
                <w:sz w:val="24"/>
                <w:szCs w:val="24"/>
                <w:lang w:eastAsia="ru-RU"/>
              </w:rPr>
              <w:t>- снижение негативного воздействия транспортной инфраструктуры на окружающую среду поселения.</w:t>
            </w:r>
          </w:p>
          <w:p w:rsidR="00B82268" w:rsidRPr="00B82268" w:rsidRDefault="00B82268" w:rsidP="00B82268">
            <w:pPr>
              <w:shd w:val="clear" w:color="auto" w:fill="FFFFFF"/>
              <w:tabs>
                <w:tab w:val="left" w:pos="900"/>
              </w:tabs>
              <w:spacing w:after="0" w:line="240" w:lineRule="auto"/>
              <w:jc w:val="both"/>
              <w:rPr>
                <w:rFonts w:ascii="Times New Roman" w:eastAsia="Times New Roman" w:hAnsi="Times New Roman" w:cs="Times New Roman"/>
                <w:bCs/>
                <w:sz w:val="24"/>
                <w:szCs w:val="24"/>
                <w:lang w:eastAsia="ru-RU"/>
              </w:rPr>
            </w:pPr>
          </w:p>
          <w:p w:rsidR="00B82268" w:rsidRPr="00B82268" w:rsidRDefault="00B82268" w:rsidP="00B82268">
            <w:pPr>
              <w:widowControl w:val="0"/>
              <w:suppressAutoHyphens/>
              <w:autoSpaceDE w:val="0"/>
              <w:spacing w:after="0" w:line="240" w:lineRule="atLeast"/>
              <w:jc w:val="both"/>
              <w:rPr>
                <w:rFonts w:ascii="Times New Roman" w:eastAsia="Times New Roman" w:hAnsi="Times New Roman" w:cs="Times New Roman"/>
                <w:bCs/>
                <w:lang w:eastAsia="ar-SA"/>
              </w:rPr>
            </w:pPr>
          </w:p>
        </w:tc>
      </w:tr>
      <w:tr w:rsidR="00B82268" w:rsidRPr="00B82268" w:rsidTr="00B82268">
        <w:tc>
          <w:tcPr>
            <w:tcW w:w="4838" w:type="dxa"/>
            <w:tcBorders>
              <w:top w:val="single" w:sz="4" w:space="0" w:color="000000"/>
              <w:left w:val="single" w:sz="4" w:space="0" w:color="000000"/>
              <w:bottom w:val="single" w:sz="4" w:space="0" w:color="000000"/>
              <w:right w:val="nil"/>
            </w:tcBorders>
          </w:tcPr>
          <w:p w:rsidR="00B82268" w:rsidRPr="00B82268" w:rsidRDefault="00B82268" w:rsidP="00B82268">
            <w:pPr>
              <w:keepNext/>
              <w:snapToGrid w:val="0"/>
              <w:spacing w:after="0" w:line="240" w:lineRule="auto"/>
              <w:jc w:val="center"/>
              <w:rPr>
                <w:rFonts w:ascii="Times New Roman" w:eastAsia="Times New Roman" w:hAnsi="Times New Roman" w:cs="Times New Roman"/>
                <w:bCs/>
                <w:lang w:eastAsia="ar-SA"/>
              </w:rPr>
            </w:pPr>
            <w:r w:rsidRPr="00B82268">
              <w:rPr>
                <w:rFonts w:ascii="Times New Roman" w:eastAsia="Times New Roman" w:hAnsi="Times New Roman" w:cs="Times New Roman"/>
                <w:bCs/>
                <w:lang w:eastAsia="ru-RU"/>
              </w:rPr>
              <w:t>Целевые показатели</w:t>
            </w:r>
          </w:p>
          <w:p w:rsidR="00B82268" w:rsidRPr="00B82268" w:rsidRDefault="00B82268" w:rsidP="00B82268">
            <w:pPr>
              <w:widowControl w:val="0"/>
              <w:suppressAutoHyphens/>
              <w:autoSpaceDE w:val="0"/>
              <w:spacing w:after="0" w:line="240" w:lineRule="atLeast"/>
              <w:jc w:val="center"/>
              <w:rPr>
                <w:rFonts w:ascii="Times New Roman" w:eastAsia="Times New Roman" w:hAnsi="Times New Roman" w:cs="Times New Roman"/>
                <w:b/>
                <w:color w:val="000000"/>
                <w:lang w:eastAsia="ar-SA"/>
              </w:rPr>
            </w:pPr>
          </w:p>
        </w:tc>
        <w:tc>
          <w:tcPr>
            <w:tcW w:w="5222" w:type="dxa"/>
            <w:tcBorders>
              <w:top w:val="single" w:sz="4" w:space="0" w:color="000000"/>
              <w:left w:val="single" w:sz="4" w:space="0" w:color="000000"/>
              <w:bottom w:val="single" w:sz="4" w:space="0" w:color="000000"/>
              <w:right w:val="single" w:sz="4" w:space="0" w:color="000000"/>
            </w:tcBorders>
          </w:tcPr>
          <w:p w:rsidR="00B82268" w:rsidRPr="00B82268" w:rsidRDefault="00B82268" w:rsidP="00B82268">
            <w:pPr>
              <w:widowControl w:val="0"/>
              <w:suppressAutoHyphens/>
              <w:autoSpaceDE w:val="0"/>
              <w:spacing w:after="0" w:line="240" w:lineRule="auto"/>
              <w:rPr>
                <w:rFonts w:ascii="Times New Roman" w:eastAsia="Times New Roman" w:hAnsi="Times New Roman" w:cs="Times New Roman"/>
                <w:highlight w:val="red"/>
                <w:lang w:eastAsia="ar-SA"/>
              </w:rPr>
            </w:pPr>
            <w:r w:rsidRPr="00B82268">
              <w:rPr>
                <w:rFonts w:ascii="Times New Roman" w:eastAsia="Times New Roman" w:hAnsi="Times New Roman" w:cs="Times New Roman"/>
                <w:lang w:eastAsia="ru-RU"/>
              </w:rPr>
              <w:t>Технико- экономические, финансовые и социально-экономические показатели развития транспортной инфраструктуры, включая показатели безопасности</w:t>
            </w:r>
            <w:proofErr w:type="gramStart"/>
            <w:r w:rsidRPr="00B82268">
              <w:rPr>
                <w:rFonts w:ascii="Times New Roman" w:eastAsia="Times New Roman" w:hAnsi="Times New Roman" w:cs="Times New Roman"/>
                <w:lang w:eastAsia="ru-RU"/>
              </w:rPr>
              <w:t xml:space="preserve"> ,</w:t>
            </w:r>
            <w:proofErr w:type="gramEnd"/>
            <w:r w:rsidRPr="00B82268">
              <w:rPr>
                <w:rFonts w:ascii="Times New Roman" w:eastAsia="Times New Roman" w:hAnsi="Times New Roman" w:cs="Times New Roman"/>
                <w:lang w:eastAsia="ru-RU"/>
              </w:rPr>
              <w:t xml:space="preserve"> качество эффективности и эффективности транспортного обслуживания населения и субъектов экономической деятельности .</w:t>
            </w:r>
          </w:p>
        </w:tc>
      </w:tr>
      <w:tr w:rsidR="00B82268" w:rsidRPr="00B82268" w:rsidTr="00B82268">
        <w:tc>
          <w:tcPr>
            <w:tcW w:w="4838" w:type="dxa"/>
            <w:tcBorders>
              <w:top w:val="single" w:sz="4" w:space="0" w:color="000000"/>
              <w:left w:val="single" w:sz="4" w:space="0" w:color="000000"/>
              <w:bottom w:val="single" w:sz="4" w:space="0" w:color="000000"/>
              <w:right w:val="nil"/>
            </w:tcBorders>
          </w:tcPr>
          <w:p w:rsidR="00B82268" w:rsidRPr="00B82268" w:rsidRDefault="00B82268" w:rsidP="00B82268">
            <w:pPr>
              <w:widowControl w:val="0"/>
              <w:suppressAutoHyphens/>
              <w:autoSpaceDE w:val="0"/>
              <w:snapToGrid w:val="0"/>
              <w:spacing w:after="0" w:line="240" w:lineRule="atLeast"/>
              <w:jc w:val="center"/>
              <w:rPr>
                <w:rFonts w:ascii="Times New Roman" w:eastAsia="Times New Roman" w:hAnsi="Times New Roman" w:cs="Times New Roman"/>
                <w:bCs/>
                <w:lang w:eastAsia="ar-SA"/>
              </w:rPr>
            </w:pPr>
            <w:r w:rsidRPr="00B82268">
              <w:rPr>
                <w:rFonts w:ascii="Times New Roman" w:eastAsia="Times New Roman" w:hAnsi="Times New Roman" w:cs="Times New Roman"/>
                <w:bCs/>
                <w:lang w:eastAsia="ru-RU"/>
              </w:rPr>
              <w:t>Срок и этапы реализации Программы</w:t>
            </w:r>
          </w:p>
        </w:tc>
        <w:tc>
          <w:tcPr>
            <w:tcW w:w="5222" w:type="dxa"/>
            <w:tcBorders>
              <w:top w:val="single" w:sz="4" w:space="0" w:color="000000"/>
              <w:left w:val="single" w:sz="4" w:space="0" w:color="000000"/>
              <w:bottom w:val="single" w:sz="4" w:space="0" w:color="000000"/>
              <w:right w:val="single" w:sz="4" w:space="0" w:color="000000"/>
            </w:tcBorders>
          </w:tcPr>
          <w:p w:rsidR="00B82268" w:rsidRPr="00B82268" w:rsidRDefault="00B82268" w:rsidP="00B82268">
            <w:pPr>
              <w:keepNext/>
              <w:widowControl w:val="0"/>
              <w:suppressAutoHyphens/>
              <w:autoSpaceDE w:val="0"/>
              <w:snapToGrid w:val="0"/>
              <w:spacing w:after="0" w:line="240" w:lineRule="auto"/>
              <w:jc w:val="both"/>
              <w:rPr>
                <w:rFonts w:ascii="Times New Roman" w:eastAsia="Times New Roman" w:hAnsi="Times New Roman" w:cs="Times New Roman"/>
                <w:bCs/>
                <w:lang w:eastAsia="ar-SA"/>
              </w:rPr>
            </w:pPr>
            <w:r w:rsidRPr="00B82268">
              <w:rPr>
                <w:rFonts w:ascii="Times New Roman" w:eastAsia="Times New Roman" w:hAnsi="Times New Roman" w:cs="Times New Roman"/>
                <w:bCs/>
                <w:lang w:eastAsia="ru-RU"/>
              </w:rPr>
              <w:t>Период реализации Программы с 2016  по 2022 годы.</w:t>
            </w:r>
          </w:p>
        </w:tc>
      </w:tr>
      <w:tr w:rsidR="00B82268" w:rsidRPr="00B82268" w:rsidTr="00B82268">
        <w:tc>
          <w:tcPr>
            <w:tcW w:w="4838" w:type="dxa"/>
            <w:tcBorders>
              <w:top w:val="single" w:sz="4" w:space="0" w:color="000000"/>
              <w:left w:val="single" w:sz="4" w:space="0" w:color="000000"/>
              <w:bottom w:val="single" w:sz="4" w:space="0" w:color="000000"/>
              <w:right w:val="nil"/>
            </w:tcBorders>
          </w:tcPr>
          <w:p w:rsidR="00B82268" w:rsidRPr="00B82268" w:rsidRDefault="00B82268" w:rsidP="00B82268">
            <w:pPr>
              <w:widowControl w:val="0"/>
              <w:suppressAutoHyphens/>
              <w:autoSpaceDE w:val="0"/>
              <w:snapToGrid w:val="0"/>
              <w:spacing w:after="0" w:line="240" w:lineRule="atLeast"/>
              <w:jc w:val="center"/>
              <w:rPr>
                <w:rFonts w:ascii="Times New Roman" w:eastAsia="Times New Roman" w:hAnsi="Times New Roman" w:cs="Times New Roman"/>
                <w:bCs/>
                <w:lang w:eastAsia="ar-SA"/>
              </w:rPr>
            </w:pPr>
            <w:r w:rsidRPr="00B82268">
              <w:rPr>
                <w:rFonts w:ascii="Times New Roman" w:eastAsia="Times New Roman" w:hAnsi="Times New Roman" w:cs="Times New Roman"/>
                <w:bCs/>
                <w:lang w:eastAsia="ru-RU"/>
              </w:rPr>
              <w:t>Объемы требуемых капитальных вложений</w:t>
            </w:r>
          </w:p>
        </w:tc>
        <w:tc>
          <w:tcPr>
            <w:tcW w:w="5222" w:type="dxa"/>
            <w:tcBorders>
              <w:top w:val="single" w:sz="4" w:space="0" w:color="000000"/>
              <w:left w:val="single" w:sz="4" w:space="0" w:color="000000"/>
              <w:bottom w:val="single" w:sz="4" w:space="0" w:color="000000"/>
              <w:right w:val="single" w:sz="4" w:space="0" w:color="000000"/>
            </w:tcBorders>
          </w:tcPr>
          <w:p w:rsidR="00B82268" w:rsidRPr="00B82268" w:rsidRDefault="00B82268" w:rsidP="00B82268">
            <w:pPr>
              <w:suppressAutoHyphens/>
              <w:autoSpaceDE w:val="0"/>
              <w:snapToGrid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 xml:space="preserve">Финансовое обеспечение мероприятий Программы осуществляется за счет  средств бюджета </w:t>
            </w:r>
            <w:proofErr w:type="spellStart"/>
            <w:r w:rsidRPr="00B82268">
              <w:rPr>
                <w:rFonts w:ascii="Times New Roman" w:eastAsia="Calibri" w:hAnsi="Times New Roman" w:cs="Times New Roman"/>
                <w:color w:val="000000"/>
                <w:sz w:val="24"/>
                <w:szCs w:val="24"/>
                <w:lang w:eastAsia="ar-SA"/>
              </w:rPr>
              <w:t>Кановского</w:t>
            </w:r>
            <w:proofErr w:type="spellEnd"/>
            <w:r w:rsidRPr="00B82268">
              <w:rPr>
                <w:rFonts w:ascii="Times New Roman" w:eastAsia="Calibri" w:hAnsi="Times New Roman" w:cs="Times New Roman"/>
                <w:color w:val="000000"/>
                <w:sz w:val="24"/>
                <w:szCs w:val="24"/>
                <w:lang w:eastAsia="ar-SA"/>
              </w:rPr>
              <w:t xml:space="preserve">   сельского поселения</w:t>
            </w:r>
            <w:r w:rsidRPr="00B82268">
              <w:rPr>
                <w:rFonts w:ascii="Times New Roman" w:eastAsia="Calibri" w:hAnsi="Times New Roman" w:cs="Times New Roman"/>
                <w:lang w:eastAsia="ar-SA"/>
              </w:rPr>
              <w:t xml:space="preserve"> в рамках муниципальных  программ </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Объем финансирования Программы составляет:</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b/>
                <w:lang w:eastAsia="ar-SA"/>
              </w:rPr>
              <w:t>2016 год</w:t>
            </w:r>
            <w:r w:rsidRPr="00B82268">
              <w:rPr>
                <w:rFonts w:ascii="Times New Roman" w:eastAsia="Calibri" w:hAnsi="Times New Roman" w:cs="Times New Roman"/>
                <w:lang w:eastAsia="ar-SA"/>
              </w:rPr>
              <w:t>.</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 xml:space="preserve">Планировка грунтовых дорог общего пользования местного значения  с. Верхний Еруслан  – 85,0 тыс., устройство дороги с покрытием из щебенки  в с. Верхний Еруслан   по </w:t>
            </w:r>
            <w:proofErr w:type="spellStart"/>
            <w:r w:rsidRPr="00B82268">
              <w:rPr>
                <w:rFonts w:ascii="Times New Roman" w:eastAsia="Calibri" w:hAnsi="Times New Roman" w:cs="Times New Roman"/>
                <w:lang w:eastAsia="ar-SA"/>
              </w:rPr>
              <w:t>ул</w:t>
            </w:r>
            <w:proofErr w:type="gramStart"/>
            <w:r w:rsidRPr="00B82268">
              <w:rPr>
                <w:rFonts w:ascii="Times New Roman" w:eastAsia="Calibri" w:hAnsi="Times New Roman" w:cs="Times New Roman"/>
                <w:lang w:eastAsia="ar-SA"/>
              </w:rPr>
              <w:t>.Ш</w:t>
            </w:r>
            <w:proofErr w:type="gramEnd"/>
            <w:r w:rsidRPr="00B82268">
              <w:rPr>
                <w:rFonts w:ascii="Times New Roman" w:eastAsia="Calibri" w:hAnsi="Times New Roman" w:cs="Times New Roman"/>
                <w:lang w:eastAsia="ar-SA"/>
              </w:rPr>
              <w:t>кольная</w:t>
            </w:r>
            <w:proofErr w:type="spellEnd"/>
            <w:r w:rsidRPr="00B82268">
              <w:rPr>
                <w:rFonts w:ascii="Times New Roman" w:eastAsia="Calibri" w:hAnsi="Times New Roman" w:cs="Times New Roman"/>
                <w:lang w:eastAsia="ar-SA"/>
              </w:rPr>
              <w:t xml:space="preserve">  180,0 рублей, устройство дороги с покрытием из щебенки  в с. </w:t>
            </w:r>
            <w:proofErr w:type="spellStart"/>
            <w:r w:rsidRPr="00B82268">
              <w:rPr>
                <w:rFonts w:ascii="Times New Roman" w:eastAsia="Calibri" w:hAnsi="Times New Roman" w:cs="Times New Roman"/>
                <w:lang w:eastAsia="ar-SA"/>
              </w:rPr>
              <w:t>Кано</w:t>
            </w:r>
            <w:proofErr w:type="spellEnd"/>
            <w:r w:rsidRPr="00B82268">
              <w:rPr>
                <w:rFonts w:ascii="Times New Roman" w:eastAsia="Calibri" w:hAnsi="Times New Roman" w:cs="Times New Roman"/>
                <w:lang w:eastAsia="ar-SA"/>
              </w:rPr>
              <w:t xml:space="preserve">    по </w:t>
            </w:r>
            <w:proofErr w:type="spellStart"/>
            <w:r w:rsidRPr="00B82268">
              <w:rPr>
                <w:rFonts w:ascii="Times New Roman" w:eastAsia="Calibri" w:hAnsi="Times New Roman" w:cs="Times New Roman"/>
                <w:lang w:eastAsia="ar-SA"/>
              </w:rPr>
              <w:t>ул.Советской</w:t>
            </w:r>
            <w:proofErr w:type="spellEnd"/>
            <w:r w:rsidRPr="00B82268">
              <w:rPr>
                <w:rFonts w:ascii="Times New Roman" w:eastAsia="Calibri" w:hAnsi="Times New Roman" w:cs="Times New Roman"/>
                <w:lang w:eastAsia="ar-SA"/>
              </w:rPr>
              <w:t xml:space="preserve">  110,0 </w:t>
            </w:r>
            <w:proofErr w:type="spellStart"/>
            <w:r w:rsidRPr="00B82268">
              <w:rPr>
                <w:rFonts w:ascii="Times New Roman" w:eastAsia="Calibri" w:hAnsi="Times New Roman" w:cs="Times New Roman"/>
                <w:lang w:eastAsia="ar-SA"/>
              </w:rPr>
              <w:t>тыс.руб</w:t>
            </w:r>
            <w:proofErr w:type="spellEnd"/>
            <w:r w:rsidRPr="00B82268">
              <w:rPr>
                <w:rFonts w:ascii="Times New Roman" w:eastAsia="Calibri" w:hAnsi="Times New Roman" w:cs="Times New Roman"/>
                <w:lang w:eastAsia="ar-SA"/>
              </w:rPr>
              <w:t>.</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 xml:space="preserve">Итого 375 </w:t>
            </w:r>
            <w:proofErr w:type="spellStart"/>
            <w:r w:rsidRPr="00B82268">
              <w:rPr>
                <w:rFonts w:ascii="Times New Roman" w:eastAsia="Calibri" w:hAnsi="Times New Roman" w:cs="Times New Roman"/>
                <w:lang w:eastAsia="ar-SA"/>
              </w:rPr>
              <w:t>тыс</w:t>
            </w:r>
            <w:proofErr w:type="gramStart"/>
            <w:r w:rsidRPr="00B82268">
              <w:rPr>
                <w:rFonts w:ascii="Times New Roman" w:eastAsia="Calibri" w:hAnsi="Times New Roman" w:cs="Times New Roman"/>
                <w:lang w:eastAsia="ar-SA"/>
              </w:rPr>
              <w:t>.р</w:t>
            </w:r>
            <w:proofErr w:type="gramEnd"/>
            <w:r w:rsidRPr="00B82268">
              <w:rPr>
                <w:rFonts w:ascii="Times New Roman" w:eastAsia="Calibri" w:hAnsi="Times New Roman" w:cs="Times New Roman"/>
                <w:lang w:eastAsia="ar-SA"/>
              </w:rPr>
              <w:t>ублей</w:t>
            </w:r>
            <w:proofErr w:type="spellEnd"/>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b/>
                <w:lang w:eastAsia="ar-SA"/>
              </w:rPr>
              <w:t>2017год</w:t>
            </w:r>
            <w:r w:rsidRPr="00B82268">
              <w:rPr>
                <w:rFonts w:ascii="Times New Roman" w:eastAsia="Calibri" w:hAnsi="Times New Roman" w:cs="Times New Roman"/>
                <w:lang w:eastAsia="ar-SA"/>
              </w:rPr>
              <w:t xml:space="preserve"> </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 xml:space="preserve">Планировка грунтовых дорог общего пользования местного значения  с. Верхний Еруслан  – 85,0 тыс., устройство дороги с покрытием из щебенки  в с. Верхний Еруслан   по </w:t>
            </w:r>
            <w:proofErr w:type="spellStart"/>
            <w:r w:rsidRPr="00B82268">
              <w:rPr>
                <w:rFonts w:ascii="Times New Roman" w:eastAsia="Calibri" w:hAnsi="Times New Roman" w:cs="Times New Roman"/>
                <w:lang w:eastAsia="ar-SA"/>
              </w:rPr>
              <w:t>ул</w:t>
            </w:r>
            <w:proofErr w:type="gramStart"/>
            <w:r w:rsidRPr="00B82268">
              <w:rPr>
                <w:rFonts w:ascii="Times New Roman" w:eastAsia="Calibri" w:hAnsi="Times New Roman" w:cs="Times New Roman"/>
                <w:lang w:eastAsia="ar-SA"/>
              </w:rPr>
              <w:t>.Ц</w:t>
            </w:r>
            <w:proofErr w:type="gramEnd"/>
            <w:r w:rsidRPr="00B82268">
              <w:rPr>
                <w:rFonts w:ascii="Times New Roman" w:eastAsia="Calibri" w:hAnsi="Times New Roman" w:cs="Times New Roman"/>
                <w:lang w:eastAsia="ar-SA"/>
              </w:rPr>
              <w:t>ентральная</w:t>
            </w:r>
            <w:proofErr w:type="spellEnd"/>
            <w:r w:rsidRPr="00B82268">
              <w:rPr>
                <w:rFonts w:ascii="Times New Roman" w:eastAsia="Calibri" w:hAnsi="Times New Roman" w:cs="Times New Roman"/>
                <w:lang w:eastAsia="ar-SA"/>
              </w:rPr>
              <w:t xml:space="preserve">  150,0 рублей, устройство дороги с покрытием из щебенки  в с. </w:t>
            </w:r>
            <w:proofErr w:type="spellStart"/>
            <w:r w:rsidRPr="00B82268">
              <w:rPr>
                <w:rFonts w:ascii="Times New Roman" w:eastAsia="Calibri" w:hAnsi="Times New Roman" w:cs="Times New Roman"/>
                <w:lang w:eastAsia="ar-SA"/>
              </w:rPr>
              <w:t>Кано</w:t>
            </w:r>
            <w:proofErr w:type="spellEnd"/>
            <w:r w:rsidRPr="00B82268">
              <w:rPr>
                <w:rFonts w:ascii="Times New Roman" w:eastAsia="Calibri" w:hAnsi="Times New Roman" w:cs="Times New Roman"/>
                <w:lang w:eastAsia="ar-SA"/>
              </w:rPr>
              <w:t xml:space="preserve">    по </w:t>
            </w:r>
            <w:proofErr w:type="spellStart"/>
            <w:r w:rsidRPr="00B82268">
              <w:rPr>
                <w:rFonts w:ascii="Times New Roman" w:eastAsia="Calibri" w:hAnsi="Times New Roman" w:cs="Times New Roman"/>
                <w:lang w:eastAsia="ar-SA"/>
              </w:rPr>
              <w:t>ул.Советской</w:t>
            </w:r>
            <w:proofErr w:type="spellEnd"/>
            <w:r w:rsidRPr="00B82268">
              <w:rPr>
                <w:rFonts w:ascii="Times New Roman" w:eastAsia="Calibri" w:hAnsi="Times New Roman" w:cs="Times New Roman"/>
                <w:lang w:eastAsia="ar-SA"/>
              </w:rPr>
              <w:t xml:space="preserve">  110,0 </w:t>
            </w:r>
            <w:proofErr w:type="spellStart"/>
            <w:r w:rsidRPr="00B82268">
              <w:rPr>
                <w:rFonts w:ascii="Times New Roman" w:eastAsia="Calibri" w:hAnsi="Times New Roman" w:cs="Times New Roman"/>
                <w:lang w:eastAsia="ar-SA"/>
              </w:rPr>
              <w:t>тыс.руб</w:t>
            </w:r>
            <w:proofErr w:type="spellEnd"/>
            <w:r w:rsidRPr="00B82268">
              <w:rPr>
                <w:rFonts w:ascii="Times New Roman" w:eastAsia="Calibri" w:hAnsi="Times New Roman" w:cs="Times New Roman"/>
                <w:lang w:eastAsia="ar-SA"/>
              </w:rPr>
              <w:t>.</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 xml:space="preserve">Итого 345 </w:t>
            </w:r>
            <w:proofErr w:type="spellStart"/>
            <w:r w:rsidRPr="00B82268">
              <w:rPr>
                <w:rFonts w:ascii="Times New Roman" w:eastAsia="Calibri" w:hAnsi="Times New Roman" w:cs="Times New Roman"/>
                <w:lang w:eastAsia="ar-SA"/>
              </w:rPr>
              <w:t>тыс</w:t>
            </w:r>
            <w:proofErr w:type="gramStart"/>
            <w:r w:rsidRPr="00B82268">
              <w:rPr>
                <w:rFonts w:ascii="Times New Roman" w:eastAsia="Calibri" w:hAnsi="Times New Roman" w:cs="Times New Roman"/>
                <w:lang w:eastAsia="ar-SA"/>
              </w:rPr>
              <w:t>.р</w:t>
            </w:r>
            <w:proofErr w:type="gramEnd"/>
            <w:r w:rsidRPr="00B82268">
              <w:rPr>
                <w:rFonts w:ascii="Times New Roman" w:eastAsia="Calibri" w:hAnsi="Times New Roman" w:cs="Times New Roman"/>
                <w:lang w:eastAsia="ar-SA"/>
              </w:rPr>
              <w:t>ублей</w:t>
            </w:r>
            <w:proofErr w:type="spellEnd"/>
          </w:p>
          <w:p w:rsidR="00B82268" w:rsidRPr="00B82268" w:rsidRDefault="00B82268" w:rsidP="00B82268">
            <w:pPr>
              <w:suppressAutoHyphens/>
              <w:autoSpaceDE w:val="0"/>
              <w:spacing w:after="0" w:line="240" w:lineRule="auto"/>
              <w:jc w:val="both"/>
              <w:rPr>
                <w:rFonts w:ascii="Times New Roman" w:eastAsia="Calibri" w:hAnsi="Times New Roman" w:cs="Times New Roman"/>
                <w:b/>
                <w:lang w:eastAsia="ar-SA"/>
              </w:rPr>
            </w:pPr>
          </w:p>
          <w:p w:rsidR="00B82268" w:rsidRPr="00B82268" w:rsidRDefault="00B82268" w:rsidP="00B82268">
            <w:pPr>
              <w:suppressAutoHyphens/>
              <w:autoSpaceDE w:val="0"/>
              <w:spacing w:after="0" w:line="240" w:lineRule="auto"/>
              <w:jc w:val="both"/>
              <w:rPr>
                <w:rFonts w:ascii="Times New Roman" w:eastAsia="Calibri" w:hAnsi="Times New Roman" w:cs="Times New Roman"/>
                <w:b/>
                <w:lang w:eastAsia="ar-SA"/>
              </w:rPr>
            </w:pPr>
          </w:p>
          <w:p w:rsidR="00B82268" w:rsidRPr="00B82268" w:rsidRDefault="00B82268" w:rsidP="00B82268">
            <w:pPr>
              <w:suppressAutoHyphens/>
              <w:autoSpaceDE w:val="0"/>
              <w:spacing w:after="0" w:line="240" w:lineRule="auto"/>
              <w:jc w:val="both"/>
              <w:rPr>
                <w:rFonts w:ascii="Times New Roman" w:eastAsia="Calibri" w:hAnsi="Times New Roman" w:cs="Times New Roman"/>
                <w:b/>
                <w:lang w:eastAsia="ar-SA"/>
              </w:rPr>
            </w:pPr>
          </w:p>
          <w:p w:rsidR="00B82268" w:rsidRPr="00B82268" w:rsidRDefault="00B82268" w:rsidP="00B82268">
            <w:pPr>
              <w:suppressAutoHyphens/>
              <w:autoSpaceDE w:val="0"/>
              <w:spacing w:after="0" w:line="240" w:lineRule="auto"/>
              <w:jc w:val="both"/>
              <w:rPr>
                <w:rFonts w:ascii="Times New Roman" w:eastAsia="Calibri" w:hAnsi="Times New Roman" w:cs="Times New Roman"/>
                <w:b/>
                <w:lang w:eastAsia="ar-SA"/>
              </w:rPr>
            </w:pPr>
            <w:r w:rsidRPr="00B82268">
              <w:rPr>
                <w:rFonts w:ascii="Times New Roman" w:eastAsia="Calibri" w:hAnsi="Times New Roman" w:cs="Times New Roman"/>
                <w:b/>
                <w:lang w:eastAsia="ar-SA"/>
              </w:rPr>
              <w:lastRenderedPageBreak/>
              <w:t>2018год</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b/>
                <w:lang w:eastAsia="ar-SA"/>
              </w:rPr>
              <w:t xml:space="preserve"> </w:t>
            </w:r>
            <w:r w:rsidRPr="00B82268">
              <w:rPr>
                <w:rFonts w:ascii="Times New Roman" w:eastAsia="Calibri" w:hAnsi="Times New Roman" w:cs="Times New Roman"/>
                <w:lang w:eastAsia="ar-SA"/>
              </w:rPr>
              <w:t xml:space="preserve">Планировка грунтовых дорог общего пользования местного значения  с. Верхний Еруслан  – 110,0 тыс., устройство дороги с покрытием из щебенки  в с. Верхний Еруслан   по ул.40 лет Победы  150,0 рублей,  ремонт дороги с асфальтовым покрытием в </w:t>
            </w:r>
            <w:proofErr w:type="spellStart"/>
            <w:r w:rsidRPr="00B82268">
              <w:rPr>
                <w:rFonts w:ascii="Times New Roman" w:eastAsia="Calibri" w:hAnsi="Times New Roman" w:cs="Times New Roman"/>
                <w:lang w:eastAsia="ar-SA"/>
              </w:rPr>
              <w:t>с</w:t>
            </w:r>
            <w:proofErr w:type="gramStart"/>
            <w:r w:rsidRPr="00B82268">
              <w:rPr>
                <w:rFonts w:ascii="Times New Roman" w:eastAsia="Calibri" w:hAnsi="Times New Roman" w:cs="Times New Roman"/>
                <w:lang w:eastAsia="ar-SA"/>
              </w:rPr>
              <w:t>.К</w:t>
            </w:r>
            <w:proofErr w:type="gramEnd"/>
            <w:r w:rsidRPr="00B82268">
              <w:rPr>
                <w:rFonts w:ascii="Times New Roman" w:eastAsia="Calibri" w:hAnsi="Times New Roman" w:cs="Times New Roman"/>
                <w:lang w:eastAsia="ar-SA"/>
              </w:rPr>
              <w:t>ано</w:t>
            </w:r>
            <w:proofErr w:type="spellEnd"/>
            <w:r w:rsidRPr="00B82268">
              <w:rPr>
                <w:rFonts w:ascii="Times New Roman" w:eastAsia="Calibri" w:hAnsi="Times New Roman" w:cs="Times New Roman"/>
                <w:lang w:eastAsia="ar-SA"/>
              </w:rPr>
              <w:t xml:space="preserve">   по </w:t>
            </w:r>
            <w:proofErr w:type="spellStart"/>
            <w:r w:rsidRPr="00B82268">
              <w:rPr>
                <w:rFonts w:ascii="Times New Roman" w:eastAsia="Calibri" w:hAnsi="Times New Roman" w:cs="Times New Roman"/>
                <w:lang w:eastAsia="ar-SA"/>
              </w:rPr>
              <w:t>ул</w:t>
            </w:r>
            <w:proofErr w:type="spellEnd"/>
            <w:r w:rsidRPr="00B82268">
              <w:rPr>
                <w:rFonts w:ascii="Times New Roman" w:eastAsia="Calibri" w:hAnsi="Times New Roman" w:cs="Times New Roman"/>
                <w:lang w:eastAsia="ar-SA"/>
              </w:rPr>
              <w:t xml:space="preserve"> Волжская  120 </w:t>
            </w:r>
            <w:proofErr w:type="spellStart"/>
            <w:r w:rsidRPr="00B82268">
              <w:rPr>
                <w:rFonts w:ascii="Times New Roman" w:eastAsia="Calibri" w:hAnsi="Times New Roman" w:cs="Times New Roman"/>
                <w:lang w:eastAsia="ar-SA"/>
              </w:rPr>
              <w:t>тыс.руб</w:t>
            </w:r>
            <w:proofErr w:type="spellEnd"/>
            <w:r w:rsidRPr="00B82268">
              <w:rPr>
                <w:rFonts w:ascii="Times New Roman" w:eastAsia="Calibri" w:hAnsi="Times New Roman" w:cs="Times New Roman"/>
                <w:lang w:eastAsia="ar-SA"/>
              </w:rPr>
              <w:t>..</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Итого 380тыс</w:t>
            </w:r>
            <w:proofErr w:type="gramStart"/>
            <w:r w:rsidRPr="00B82268">
              <w:rPr>
                <w:rFonts w:ascii="Times New Roman" w:eastAsia="Calibri" w:hAnsi="Times New Roman" w:cs="Times New Roman"/>
                <w:lang w:eastAsia="ar-SA"/>
              </w:rPr>
              <w:t>.р</w:t>
            </w:r>
            <w:proofErr w:type="gramEnd"/>
            <w:r w:rsidRPr="00B82268">
              <w:rPr>
                <w:rFonts w:ascii="Times New Roman" w:eastAsia="Calibri" w:hAnsi="Times New Roman" w:cs="Times New Roman"/>
                <w:lang w:eastAsia="ar-SA"/>
              </w:rPr>
              <w:t>ублей</w:t>
            </w:r>
          </w:p>
          <w:p w:rsidR="00B82268" w:rsidRPr="00B82268" w:rsidRDefault="00B82268" w:rsidP="00B82268">
            <w:pPr>
              <w:suppressAutoHyphens/>
              <w:autoSpaceDE w:val="0"/>
              <w:spacing w:after="0" w:line="240" w:lineRule="auto"/>
              <w:jc w:val="both"/>
              <w:rPr>
                <w:rFonts w:ascii="Times New Roman" w:eastAsia="Calibri" w:hAnsi="Times New Roman" w:cs="Times New Roman"/>
                <w:b/>
                <w:lang w:eastAsia="ar-SA"/>
              </w:rPr>
            </w:pP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b/>
                <w:lang w:eastAsia="ar-SA"/>
              </w:rPr>
              <w:t>2019год</w:t>
            </w:r>
            <w:r w:rsidRPr="00B82268">
              <w:rPr>
                <w:rFonts w:ascii="Times New Roman" w:eastAsia="Calibri" w:hAnsi="Times New Roman" w:cs="Times New Roman"/>
                <w:lang w:eastAsia="ar-SA"/>
              </w:rPr>
              <w:t xml:space="preserve"> </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 xml:space="preserve">Планировка грунтовых дорог общего пользования местного значения  с. Верхний Еруслан  – 110,0 тыс., устройство дороги с покрытием из щебенки  в с. Верхний Еруслан   по </w:t>
            </w:r>
            <w:proofErr w:type="spellStart"/>
            <w:r w:rsidRPr="00B82268">
              <w:rPr>
                <w:rFonts w:ascii="Times New Roman" w:eastAsia="Calibri" w:hAnsi="Times New Roman" w:cs="Times New Roman"/>
                <w:lang w:eastAsia="ar-SA"/>
              </w:rPr>
              <w:t>ул</w:t>
            </w:r>
            <w:proofErr w:type="gramStart"/>
            <w:r w:rsidRPr="00B82268">
              <w:rPr>
                <w:rFonts w:ascii="Times New Roman" w:eastAsia="Calibri" w:hAnsi="Times New Roman" w:cs="Times New Roman"/>
                <w:lang w:eastAsia="ar-SA"/>
              </w:rPr>
              <w:t>.Е</w:t>
            </w:r>
            <w:proofErr w:type="gramEnd"/>
            <w:r w:rsidRPr="00B82268">
              <w:rPr>
                <w:rFonts w:ascii="Times New Roman" w:eastAsia="Calibri" w:hAnsi="Times New Roman" w:cs="Times New Roman"/>
                <w:lang w:eastAsia="ar-SA"/>
              </w:rPr>
              <w:t>русланская</w:t>
            </w:r>
            <w:proofErr w:type="spellEnd"/>
            <w:r w:rsidRPr="00B82268">
              <w:rPr>
                <w:rFonts w:ascii="Times New Roman" w:eastAsia="Calibri" w:hAnsi="Times New Roman" w:cs="Times New Roman"/>
                <w:lang w:eastAsia="ar-SA"/>
              </w:rPr>
              <w:t xml:space="preserve"> 120,0 </w:t>
            </w:r>
            <w:proofErr w:type="spellStart"/>
            <w:r w:rsidRPr="00B82268">
              <w:rPr>
                <w:rFonts w:ascii="Times New Roman" w:eastAsia="Calibri" w:hAnsi="Times New Roman" w:cs="Times New Roman"/>
                <w:lang w:eastAsia="ar-SA"/>
              </w:rPr>
              <w:t>тыс.руб</w:t>
            </w:r>
            <w:proofErr w:type="spellEnd"/>
            <w:r w:rsidRPr="00B82268">
              <w:rPr>
                <w:rFonts w:ascii="Times New Roman" w:eastAsia="Calibri" w:hAnsi="Times New Roman" w:cs="Times New Roman"/>
                <w:lang w:eastAsia="ar-SA"/>
              </w:rPr>
              <w:t xml:space="preserve">. ,  ремонт дороги с асфальтовым покрытием в </w:t>
            </w:r>
            <w:proofErr w:type="spellStart"/>
            <w:r w:rsidRPr="00B82268">
              <w:rPr>
                <w:rFonts w:ascii="Times New Roman" w:eastAsia="Calibri" w:hAnsi="Times New Roman" w:cs="Times New Roman"/>
                <w:lang w:eastAsia="ar-SA"/>
              </w:rPr>
              <w:t>с.Кано</w:t>
            </w:r>
            <w:proofErr w:type="spellEnd"/>
            <w:r w:rsidRPr="00B82268">
              <w:rPr>
                <w:rFonts w:ascii="Times New Roman" w:eastAsia="Calibri" w:hAnsi="Times New Roman" w:cs="Times New Roman"/>
                <w:lang w:eastAsia="ar-SA"/>
              </w:rPr>
              <w:t xml:space="preserve">   по ул. Мира  120 </w:t>
            </w:r>
            <w:proofErr w:type="spellStart"/>
            <w:r w:rsidRPr="00B82268">
              <w:rPr>
                <w:rFonts w:ascii="Times New Roman" w:eastAsia="Calibri" w:hAnsi="Times New Roman" w:cs="Times New Roman"/>
                <w:lang w:eastAsia="ar-SA"/>
              </w:rPr>
              <w:t>тыс.руб</w:t>
            </w:r>
            <w:proofErr w:type="spellEnd"/>
            <w:r w:rsidRPr="00B82268">
              <w:rPr>
                <w:rFonts w:ascii="Times New Roman" w:eastAsia="Calibri" w:hAnsi="Times New Roman" w:cs="Times New Roman"/>
                <w:lang w:eastAsia="ar-SA"/>
              </w:rPr>
              <w:t>..</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Итого 350тыс</w:t>
            </w:r>
            <w:proofErr w:type="gramStart"/>
            <w:r w:rsidRPr="00B82268">
              <w:rPr>
                <w:rFonts w:ascii="Times New Roman" w:eastAsia="Calibri" w:hAnsi="Times New Roman" w:cs="Times New Roman"/>
                <w:lang w:eastAsia="ar-SA"/>
              </w:rPr>
              <w:t>.р</w:t>
            </w:r>
            <w:proofErr w:type="gramEnd"/>
            <w:r w:rsidRPr="00B82268">
              <w:rPr>
                <w:rFonts w:ascii="Times New Roman" w:eastAsia="Calibri" w:hAnsi="Times New Roman" w:cs="Times New Roman"/>
                <w:lang w:eastAsia="ar-SA"/>
              </w:rPr>
              <w:t>ублей</w:t>
            </w:r>
          </w:p>
          <w:p w:rsidR="00B82268" w:rsidRPr="00B82268" w:rsidRDefault="00B82268" w:rsidP="00B82268">
            <w:pPr>
              <w:suppressAutoHyphens/>
              <w:autoSpaceDE w:val="0"/>
              <w:spacing w:after="0" w:line="240" w:lineRule="auto"/>
              <w:jc w:val="both"/>
              <w:rPr>
                <w:rFonts w:ascii="Times New Roman" w:eastAsia="Calibri" w:hAnsi="Times New Roman" w:cs="Times New Roman"/>
                <w:b/>
                <w:lang w:eastAsia="ar-SA"/>
              </w:rPr>
            </w:pPr>
            <w:r w:rsidRPr="00B82268">
              <w:rPr>
                <w:rFonts w:ascii="Times New Roman" w:eastAsia="Calibri" w:hAnsi="Times New Roman" w:cs="Times New Roman"/>
                <w:b/>
                <w:lang w:eastAsia="ar-SA"/>
              </w:rPr>
              <w:t xml:space="preserve"> </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 xml:space="preserve"> </w:t>
            </w:r>
          </w:p>
          <w:p w:rsidR="00B82268" w:rsidRPr="00B82268" w:rsidRDefault="00B82268" w:rsidP="00B82268">
            <w:pPr>
              <w:suppressAutoHyphens/>
              <w:autoSpaceDE w:val="0"/>
              <w:spacing w:after="0" w:line="240" w:lineRule="auto"/>
              <w:jc w:val="both"/>
              <w:rPr>
                <w:rFonts w:ascii="Times New Roman" w:eastAsia="Calibri" w:hAnsi="Times New Roman" w:cs="Times New Roman"/>
                <w:b/>
                <w:lang w:eastAsia="ar-SA"/>
              </w:rPr>
            </w:pPr>
            <w:r w:rsidRPr="00B82268">
              <w:rPr>
                <w:rFonts w:ascii="Times New Roman" w:eastAsia="Calibri" w:hAnsi="Times New Roman" w:cs="Times New Roman"/>
                <w:b/>
                <w:lang w:eastAsia="ar-SA"/>
              </w:rPr>
              <w:t>2020год</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 xml:space="preserve"> Планировка грунтовых дорог общего пользования местного значения  с. Верхний Еруслан  – 110,0 тыс., устройство дороги с покрытием из щебенки  в с. Верхний Еруслан   по </w:t>
            </w:r>
            <w:proofErr w:type="spellStart"/>
            <w:r w:rsidRPr="00B82268">
              <w:rPr>
                <w:rFonts w:ascii="Times New Roman" w:eastAsia="Calibri" w:hAnsi="Times New Roman" w:cs="Times New Roman"/>
                <w:lang w:eastAsia="ar-SA"/>
              </w:rPr>
              <w:t>ул</w:t>
            </w:r>
            <w:proofErr w:type="gramStart"/>
            <w:r w:rsidRPr="00B82268">
              <w:rPr>
                <w:rFonts w:ascii="Times New Roman" w:eastAsia="Calibri" w:hAnsi="Times New Roman" w:cs="Times New Roman"/>
                <w:lang w:eastAsia="ar-SA"/>
              </w:rPr>
              <w:t>.Ш</w:t>
            </w:r>
            <w:proofErr w:type="gramEnd"/>
            <w:r w:rsidRPr="00B82268">
              <w:rPr>
                <w:rFonts w:ascii="Times New Roman" w:eastAsia="Calibri" w:hAnsi="Times New Roman" w:cs="Times New Roman"/>
                <w:lang w:eastAsia="ar-SA"/>
              </w:rPr>
              <w:t>кольная</w:t>
            </w:r>
            <w:proofErr w:type="spellEnd"/>
            <w:r w:rsidRPr="00B82268">
              <w:rPr>
                <w:rFonts w:ascii="Times New Roman" w:eastAsia="Calibri" w:hAnsi="Times New Roman" w:cs="Times New Roman"/>
                <w:lang w:eastAsia="ar-SA"/>
              </w:rPr>
              <w:t xml:space="preserve"> 100,0 </w:t>
            </w:r>
            <w:proofErr w:type="spellStart"/>
            <w:r w:rsidRPr="00B82268">
              <w:rPr>
                <w:rFonts w:ascii="Times New Roman" w:eastAsia="Calibri" w:hAnsi="Times New Roman" w:cs="Times New Roman"/>
                <w:lang w:eastAsia="ar-SA"/>
              </w:rPr>
              <w:t>тыс.руб</w:t>
            </w:r>
            <w:proofErr w:type="spellEnd"/>
            <w:r w:rsidRPr="00B82268">
              <w:rPr>
                <w:rFonts w:ascii="Times New Roman" w:eastAsia="Calibri" w:hAnsi="Times New Roman" w:cs="Times New Roman"/>
                <w:lang w:eastAsia="ar-SA"/>
              </w:rPr>
              <w:t xml:space="preserve">. ,  ремонт дороги с асфальтовым покрытием в </w:t>
            </w:r>
            <w:proofErr w:type="spellStart"/>
            <w:r w:rsidRPr="00B82268">
              <w:rPr>
                <w:rFonts w:ascii="Times New Roman" w:eastAsia="Calibri" w:hAnsi="Times New Roman" w:cs="Times New Roman"/>
                <w:lang w:eastAsia="ar-SA"/>
              </w:rPr>
              <w:t>с.Кано</w:t>
            </w:r>
            <w:proofErr w:type="spellEnd"/>
            <w:r w:rsidRPr="00B82268">
              <w:rPr>
                <w:rFonts w:ascii="Times New Roman" w:eastAsia="Calibri" w:hAnsi="Times New Roman" w:cs="Times New Roman"/>
                <w:lang w:eastAsia="ar-SA"/>
              </w:rPr>
              <w:t xml:space="preserve">   по ул. Московская  150 </w:t>
            </w:r>
            <w:proofErr w:type="spellStart"/>
            <w:r w:rsidRPr="00B82268">
              <w:rPr>
                <w:rFonts w:ascii="Times New Roman" w:eastAsia="Calibri" w:hAnsi="Times New Roman" w:cs="Times New Roman"/>
                <w:lang w:eastAsia="ar-SA"/>
              </w:rPr>
              <w:t>тыс.руб</w:t>
            </w:r>
            <w:proofErr w:type="spellEnd"/>
            <w:r w:rsidRPr="00B82268">
              <w:rPr>
                <w:rFonts w:ascii="Times New Roman" w:eastAsia="Calibri" w:hAnsi="Times New Roman" w:cs="Times New Roman"/>
                <w:lang w:eastAsia="ar-SA"/>
              </w:rPr>
              <w:t>..</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Итого 360тыс</w:t>
            </w:r>
            <w:proofErr w:type="gramStart"/>
            <w:r w:rsidRPr="00B82268">
              <w:rPr>
                <w:rFonts w:ascii="Times New Roman" w:eastAsia="Calibri" w:hAnsi="Times New Roman" w:cs="Times New Roman"/>
                <w:lang w:eastAsia="ar-SA"/>
              </w:rPr>
              <w:t>.р</w:t>
            </w:r>
            <w:proofErr w:type="gramEnd"/>
            <w:r w:rsidRPr="00B82268">
              <w:rPr>
                <w:rFonts w:ascii="Times New Roman" w:eastAsia="Calibri" w:hAnsi="Times New Roman" w:cs="Times New Roman"/>
                <w:lang w:eastAsia="ar-SA"/>
              </w:rPr>
              <w:t>ублей</w:t>
            </w:r>
          </w:p>
          <w:p w:rsidR="00B82268" w:rsidRPr="00B82268" w:rsidRDefault="00B82268" w:rsidP="00B82268">
            <w:pPr>
              <w:suppressAutoHyphens/>
              <w:autoSpaceDE w:val="0"/>
              <w:spacing w:after="0" w:line="240" w:lineRule="auto"/>
              <w:jc w:val="both"/>
              <w:rPr>
                <w:rFonts w:ascii="Times New Roman" w:eastAsia="Calibri" w:hAnsi="Times New Roman" w:cs="Times New Roman"/>
                <w:b/>
                <w:lang w:eastAsia="ar-SA"/>
              </w:rPr>
            </w:pPr>
          </w:p>
          <w:p w:rsidR="00B82268" w:rsidRPr="00B82268" w:rsidRDefault="00963922" w:rsidP="00B82268">
            <w:pPr>
              <w:suppressAutoHyphens/>
              <w:autoSpaceDE w:val="0"/>
              <w:spacing w:after="0" w:line="240" w:lineRule="auto"/>
              <w:jc w:val="both"/>
              <w:rPr>
                <w:rFonts w:ascii="Times New Roman" w:eastAsia="Calibri" w:hAnsi="Times New Roman" w:cs="Times New Roman"/>
                <w:b/>
                <w:lang w:eastAsia="ar-SA"/>
              </w:rPr>
            </w:pPr>
            <w:r>
              <w:rPr>
                <w:rFonts w:ascii="Times New Roman" w:eastAsia="Calibri" w:hAnsi="Times New Roman" w:cs="Times New Roman"/>
                <w:b/>
                <w:lang w:eastAsia="ar-SA"/>
              </w:rPr>
              <w:t>2021 год</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 xml:space="preserve"> Планировка грунтовых дорог общего пользования местного значения  с. Верхний Еруслан  – 110,0 тыс., устройство дороги с покрытием из щебенки  в с. Верхний Еруслан   по </w:t>
            </w:r>
            <w:proofErr w:type="spellStart"/>
            <w:r w:rsidRPr="00B82268">
              <w:rPr>
                <w:rFonts w:ascii="Times New Roman" w:eastAsia="Calibri" w:hAnsi="Times New Roman" w:cs="Times New Roman"/>
                <w:lang w:eastAsia="ar-SA"/>
              </w:rPr>
              <w:t>ул</w:t>
            </w:r>
            <w:proofErr w:type="gramStart"/>
            <w:r w:rsidRPr="00B82268">
              <w:rPr>
                <w:rFonts w:ascii="Times New Roman" w:eastAsia="Calibri" w:hAnsi="Times New Roman" w:cs="Times New Roman"/>
                <w:lang w:eastAsia="ar-SA"/>
              </w:rPr>
              <w:t>.Ц</w:t>
            </w:r>
            <w:proofErr w:type="gramEnd"/>
            <w:r w:rsidRPr="00B82268">
              <w:rPr>
                <w:rFonts w:ascii="Times New Roman" w:eastAsia="Calibri" w:hAnsi="Times New Roman" w:cs="Times New Roman"/>
                <w:lang w:eastAsia="ar-SA"/>
              </w:rPr>
              <w:t>ентральная</w:t>
            </w:r>
            <w:proofErr w:type="spellEnd"/>
            <w:r w:rsidRPr="00B82268">
              <w:rPr>
                <w:rFonts w:ascii="Times New Roman" w:eastAsia="Calibri" w:hAnsi="Times New Roman" w:cs="Times New Roman"/>
                <w:lang w:eastAsia="ar-SA"/>
              </w:rPr>
              <w:t xml:space="preserve"> 100,0 </w:t>
            </w:r>
            <w:proofErr w:type="spellStart"/>
            <w:r w:rsidRPr="00B82268">
              <w:rPr>
                <w:rFonts w:ascii="Times New Roman" w:eastAsia="Calibri" w:hAnsi="Times New Roman" w:cs="Times New Roman"/>
                <w:lang w:eastAsia="ar-SA"/>
              </w:rPr>
              <w:t>тыс.руб</w:t>
            </w:r>
            <w:proofErr w:type="spellEnd"/>
            <w:r w:rsidRPr="00B82268">
              <w:rPr>
                <w:rFonts w:ascii="Times New Roman" w:eastAsia="Calibri" w:hAnsi="Times New Roman" w:cs="Times New Roman"/>
                <w:lang w:eastAsia="ar-SA"/>
              </w:rPr>
              <w:t xml:space="preserve">. ,  ремонт дороги с асфальтовым покрытием в </w:t>
            </w:r>
            <w:proofErr w:type="spellStart"/>
            <w:r w:rsidRPr="00B82268">
              <w:rPr>
                <w:rFonts w:ascii="Times New Roman" w:eastAsia="Calibri" w:hAnsi="Times New Roman" w:cs="Times New Roman"/>
                <w:lang w:eastAsia="ar-SA"/>
              </w:rPr>
              <w:t>с.Кано</w:t>
            </w:r>
            <w:proofErr w:type="spellEnd"/>
            <w:r w:rsidRPr="00B82268">
              <w:rPr>
                <w:rFonts w:ascii="Times New Roman" w:eastAsia="Calibri" w:hAnsi="Times New Roman" w:cs="Times New Roman"/>
                <w:lang w:eastAsia="ar-SA"/>
              </w:rPr>
              <w:t xml:space="preserve">   по ул. Набережная 130 </w:t>
            </w:r>
            <w:proofErr w:type="spellStart"/>
            <w:r w:rsidRPr="00B82268">
              <w:rPr>
                <w:rFonts w:ascii="Times New Roman" w:eastAsia="Calibri" w:hAnsi="Times New Roman" w:cs="Times New Roman"/>
                <w:lang w:eastAsia="ar-SA"/>
              </w:rPr>
              <w:t>тыс.руб</w:t>
            </w:r>
            <w:proofErr w:type="spellEnd"/>
            <w:r w:rsidRPr="00B82268">
              <w:rPr>
                <w:rFonts w:ascii="Times New Roman" w:eastAsia="Calibri" w:hAnsi="Times New Roman" w:cs="Times New Roman"/>
                <w:lang w:eastAsia="ar-SA"/>
              </w:rPr>
              <w:t>..</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Итого 340тыс</w:t>
            </w:r>
            <w:proofErr w:type="gramStart"/>
            <w:r w:rsidRPr="00B82268">
              <w:rPr>
                <w:rFonts w:ascii="Times New Roman" w:eastAsia="Calibri" w:hAnsi="Times New Roman" w:cs="Times New Roman"/>
                <w:lang w:eastAsia="ar-SA"/>
              </w:rPr>
              <w:t>.р</w:t>
            </w:r>
            <w:proofErr w:type="gramEnd"/>
            <w:r w:rsidRPr="00B82268">
              <w:rPr>
                <w:rFonts w:ascii="Times New Roman" w:eastAsia="Calibri" w:hAnsi="Times New Roman" w:cs="Times New Roman"/>
                <w:lang w:eastAsia="ar-SA"/>
              </w:rPr>
              <w:t>ублей</w:t>
            </w:r>
          </w:p>
          <w:p w:rsidR="00B82268" w:rsidRPr="00B82268" w:rsidRDefault="00B82268" w:rsidP="00B82268">
            <w:pPr>
              <w:suppressAutoHyphens/>
              <w:autoSpaceDE w:val="0"/>
              <w:spacing w:after="0" w:line="240" w:lineRule="auto"/>
              <w:jc w:val="both"/>
              <w:rPr>
                <w:rFonts w:ascii="Times New Roman" w:eastAsia="Calibri" w:hAnsi="Times New Roman" w:cs="Times New Roman"/>
                <w:b/>
                <w:lang w:eastAsia="ar-SA"/>
              </w:rPr>
            </w:pPr>
          </w:p>
          <w:p w:rsidR="00B82268" w:rsidRPr="00B82268" w:rsidRDefault="00B82268" w:rsidP="00B82268">
            <w:pPr>
              <w:suppressAutoHyphens/>
              <w:autoSpaceDE w:val="0"/>
              <w:spacing w:after="0" w:line="240" w:lineRule="auto"/>
              <w:jc w:val="both"/>
              <w:rPr>
                <w:rFonts w:ascii="Times New Roman" w:eastAsia="Calibri" w:hAnsi="Times New Roman" w:cs="Times New Roman"/>
                <w:b/>
                <w:lang w:eastAsia="ar-SA"/>
              </w:rPr>
            </w:pPr>
            <w:r w:rsidRPr="00B82268">
              <w:rPr>
                <w:rFonts w:ascii="Times New Roman" w:eastAsia="Calibri" w:hAnsi="Times New Roman" w:cs="Times New Roman"/>
                <w:b/>
                <w:lang w:eastAsia="ar-SA"/>
              </w:rPr>
              <w:t xml:space="preserve">2022 год </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 xml:space="preserve">Планировка грунтовых дорог общего пользования местного значения  с. Верхний Еруслан  – 110,0 тыс., устройство дороги с покрытием из щебенки  в с. </w:t>
            </w:r>
            <w:proofErr w:type="spellStart"/>
            <w:r w:rsidRPr="00B82268">
              <w:rPr>
                <w:rFonts w:ascii="Times New Roman" w:eastAsia="Calibri" w:hAnsi="Times New Roman" w:cs="Times New Roman"/>
                <w:lang w:eastAsia="ar-SA"/>
              </w:rPr>
              <w:t>Кано</w:t>
            </w:r>
            <w:proofErr w:type="spellEnd"/>
            <w:r w:rsidRPr="00B82268">
              <w:rPr>
                <w:rFonts w:ascii="Times New Roman" w:eastAsia="Calibri" w:hAnsi="Times New Roman" w:cs="Times New Roman"/>
                <w:lang w:eastAsia="ar-SA"/>
              </w:rPr>
              <w:t xml:space="preserve">    от  </w:t>
            </w:r>
            <w:proofErr w:type="spellStart"/>
            <w:r w:rsidRPr="00B82268">
              <w:rPr>
                <w:rFonts w:ascii="Times New Roman" w:eastAsia="Calibri" w:hAnsi="Times New Roman" w:cs="Times New Roman"/>
                <w:lang w:eastAsia="ar-SA"/>
              </w:rPr>
              <w:t>ул</w:t>
            </w:r>
            <w:proofErr w:type="gramStart"/>
            <w:r w:rsidRPr="00B82268">
              <w:rPr>
                <w:rFonts w:ascii="Times New Roman" w:eastAsia="Calibri" w:hAnsi="Times New Roman" w:cs="Times New Roman"/>
                <w:lang w:eastAsia="ar-SA"/>
              </w:rPr>
              <w:t>.С</w:t>
            </w:r>
            <w:proofErr w:type="gramEnd"/>
            <w:r w:rsidRPr="00B82268">
              <w:rPr>
                <w:rFonts w:ascii="Times New Roman" w:eastAsia="Calibri" w:hAnsi="Times New Roman" w:cs="Times New Roman"/>
                <w:lang w:eastAsia="ar-SA"/>
              </w:rPr>
              <w:t>оветская</w:t>
            </w:r>
            <w:proofErr w:type="spellEnd"/>
            <w:r w:rsidRPr="00B82268">
              <w:rPr>
                <w:rFonts w:ascii="Times New Roman" w:eastAsia="Calibri" w:hAnsi="Times New Roman" w:cs="Times New Roman"/>
                <w:lang w:eastAsia="ar-SA"/>
              </w:rPr>
              <w:t xml:space="preserve">  до  ул.  Волжская 80,0 </w:t>
            </w:r>
            <w:proofErr w:type="spellStart"/>
            <w:r w:rsidRPr="00B82268">
              <w:rPr>
                <w:rFonts w:ascii="Times New Roman" w:eastAsia="Calibri" w:hAnsi="Times New Roman" w:cs="Times New Roman"/>
                <w:lang w:eastAsia="ar-SA"/>
              </w:rPr>
              <w:t>тыс.руб</w:t>
            </w:r>
            <w:proofErr w:type="spellEnd"/>
            <w:r w:rsidRPr="00B82268">
              <w:rPr>
                <w:rFonts w:ascii="Times New Roman" w:eastAsia="Calibri" w:hAnsi="Times New Roman" w:cs="Times New Roman"/>
                <w:lang w:eastAsia="ar-SA"/>
              </w:rPr>
              <w:t xml:space="preserve">. ,  ремонт дороги с асфальтовым покрытием в </w:t>
            </w:r>
            <w:proofErr w:type="spellStart"/>
            <w:r w:rsidRPr="00B82268">
              <w:rPr>
                <w:rFonts w:ascii="Times New Roman" w:eastAsia="Calibri" w:hAnsi="Times New Roman" w:cs="Times New Roman"/>
                <w:lang w:eastAsia="ar-SA"/>
              </w:rPr>
              <w:t>с.Кано</w:t>
            </w:r>
            <w:proofErr w:type="spellEnd"/>
            <w:r w:rsidRPr="00B82268">
              <w:rPr>
                <w:rFonts w:ascii="Times New Roman" w:eastAsia="Calibri" w:hAnsi="Times New Roman" w:cs="Times New Roman"/>
                <w:lang w:eastAsia="ar-SA"/>
              </w:rPr>
              <w:t xml:space="preserve">   по ул. Набережная Московская 150,0 </w:t>
            </w:r>
            <w:proofErr w:type="spellStart"/>
            <w:r w:rsidRPr="00B82268">
              <w:rPr>
                <w:rFonts w:ascii="Times New Roman" w:eastAsia="Calibri" w:hAnsi="Times New Roman" w:cs="Times New Roman"/>
                <w:lang w:eastAsia="ar-SA"/>
              </w:rPr>
              <w:t>тыс.руб</w:t>
            </w:r>
            <w:proofErr w:type="spellEnd"/>
            <w:r w:rsidRPr="00B82268">
              <w:rPr>
                <w:rFonts w:ascii="Times New Roman" w:eastAsia="Calibri" w:hAnsi="Times New Roman" w:cs="Times New Roman"/>
                <w:lang w:eastAsia="ar-SA"/>
              </w:rPr>
              <w:t>..</w:t>
            </w:r>
          </w:p>
          <w:p w:rsidR="00B82268" w:rsidRPr="00B82268" w:rsidRDefault="00B82268" w:rsidP="00B82268">
            <w:pPr>
              <w:suppressAutoHyphens/>
              <w:autoSpaceDE w:val="0"/>
              <w:spacing w:after="0" w:line="240" w:lineRule="auto"/>
              <w:jc w:val="both"/>
              <w:rPr>
                <w:rFonts w:ascii="Times New Roman" w:eastAsia="Calibri" w:hAnsi="Times New Roman" w:cs="Times New Roman"/>
                <w:lang w:eastAsia="ar-SA"/>
              </w:rPr>
            </w:pPr>
            <w:r w:rsidRPr="00B82268">
              <w:rPr>
                <w:rFonts w:ascii="Times New Roman" w:eastAsia="Calibri" w:hAnsi="Times New Roman" w:cs="Times New Roman"/>
                <w:lang w:eastAsia="ar-SA"/>
              </w:rPr>
              <w:t>Итого 340тыс</w:t>
            </w:r>
            <w:proofErr w:type="gramStart"/>
            <w:r w:rsidRPr="00B82268">
              <w:rPr>
                <w:rFonts w:ascii="Times New Roman" w:eastAsia="Calibri" w:hAnsi="Times New Roman" w:cs="Times New Roman"/>
                <w:lang w:eastAsia="ar-SA"/>
              </w:rPr>
              <w:t>.р</w:t>
            </w:r>
            <w:proofErr w:type="gramEnd"/>
            <w:r w:rsidRPr="00B82268">
              <w:rPr>
                <w:rFonts w:ascii="Times New Roman" w:eastAsia="Calibri" w:hAnsi="Times New Roman" w:cs="Times New Roman"/>
                <w:lang w:eastAsia="ar-SA"/>
              </w:rPr>
              <w:t>ублей</w:t>
            </w:r>
          </w:p>
          <w:p w:rsidR="00B82268" w:rsidRPr="00B82268" w:rsidRDefault="00B82268" w:rsidP="00B82268">
            <w:pPr>
              <w:suppressAutoHyphens/>
              <w:autoSpaceDE w:val="0"/>
              <w:spacing w:after="0" w:line="240" w:lineRule="auto"/>
              <w:jc w:val="both"/>
              <w:rPr>
                <w:rFonts w:ascii="Times New Roman" w:eastAsia="Calibri" w:hAnsi="Times New Roman" w:cs="Times New Roman"/>
                <w:b/>
                <w:lang w:eastAsia="ar-SA"/>
              </w:rPr>
            </w:pPr>
          </w:p>
          <w:p w:rsidR="00B82268" w:rsidRPr="00B82268" w:rsidRDefault="00B82268" w:rsidP="00B82268">
            <w:pPr>
              <w:suppressAutoHyphens/>
              <w:spacing w:after="0" w:line="240" w:lineRule="auto"/>
              <w:jc w:val="both"/>
              <w:rPr>
                <w:rFonts w:ascii="Times New Roman" w:eastAsia="Arial" w:hAnsi="Times New Roman" w:cs="Times New Roman"/>
                <w:lang w:eastAsia="ar-SA"/>
              </w:rPr>
            </w:pPr>
          </w:p>
          <w:p w:rsidR="00B82268" w:rsidRPr="00B82268" w:rsidRDefault="00B82268" w:rsidP="00B82268">
            <w:pPr>
              <w:widowControl w:val="0"/>
              <w:suppressAutoHyphens/>
              <w:autoSpaceDE w:val="0"/>
              <w:spacing w:after="0" w:line="240" w:lineRule="atLeast"/>
              <w:jc w:val="both"/>
              <w:rPr>
                <w:rFonts w:ascii="Times New Roman" w:eastAsia="Times New Roman" w:hAnsi="Times New Roman" w:cs="Times New Roman"/>
                <w:bCs/>
                <w:iCs/>
                <w:lang w:eastAsia="ar-SA"/>
              </w:rPr>
            </w:pPr>
            <w:r w:rsidRPr="00B82268">
              <w:rPr>
                <w:rFonts w:ascii="Times New Roman" w:eastAsia="Times New Roman" w:hAnsi="Times New Roman" w:cs="Times New Roman"/>
                <w:bCs/>
                <w:iCs/>
                <w:lang w:eastAsia="ru-RU"/>
              </w:rPr>
              <w:t>Финансирование из бюджета поселения ежегодно уточняется при формировании бюджета на очередной финансовый год. Показатели финансирования подлежат уточнению с учетом разработанной проектно-сметной документации и фактического выделения средств из бюджетов всех уровней.</w:t>
            </w:r>
          </w:p>
        </w:tc>
      </w:tr>
      <w:tr w:rsidR="00B82268" w:rsidRPr="00B82268" w:rsidTr="00B82268">
        <w:tc>
          <w:tcPr>
            <w:tcW w:w="4838" w:type="dxa"/>
            <w:tcBorders>
              <w:top w:val="single" w:sz="4" w:space="0" w:color="000000"/>
              <w:left w:val="single" w:sz="4" w:space="0" w:color="000000"/>
              <w:bottom w:val="single" w:sz="4" w:space="0" w:color="000000"/>
              <w:right w:val="nil"/>
            </w:tcBorders>
          </w:tcPr>
          <w:p w:rsidR="00B82268" w:rsidRPr="00B82268" w:rsidRDefault="00B82268" w:rsidP="00B82268">
            <w:pPr>
              <w:widowControl w:val="0"/>
              <w:suppressAutoHyphens/>
              <w:autoSpaceDE w:val="0"/>
              <w:snapToGrid w:val="0"/>
              <w:spacing w:after="0" w:line="240" w:lineRule="atLeast"/>
              <w:jc w:val="center"/>
              <w:rPr>
                <w:rFonts w:ascii="Times New Roman" w:eastAsia="Times New Roman" w:hAnsi="Times New Roman" w:cs="Times New Roman"/>
                <w:bCs/>
                <w:lang w:eastAsia="ar-SA"/>
              </w:rPr>
            </w:pPr>
            <w:r w:rsidRPr="00B82268">
              <w:rPr>
                <w:rFonts w:ascii="Times New Roman" w:eastAsia="Times New Roman" w:hAnsi="Times New Roman" w:cs="Times New Roman"/>
                <w:bCs/>
                <w:lang w:eastAsia="ru-RU"/>
              </w:rPr>
              <w:lastRenderedPageBreak/>
              <w:t>Ожидаемые результаты реализации Программы</w:t>
            </w:r>
          </w:p>
        </w:tc>
        <w:tc>
          <w:tcPr>
            <w:tcW w:w="5222" w:type="dxa"/>
            <w:tcBorders>
              <w:top w:val="single" w:sz="4" w:space="0" w:color="000000"/>
              <w:left w:val="single" w:sz="4" w:space="0" w:color="000000"/>
              <w:bottom w:val="single" w:sz="4" w:space="0" w:color="000000"/>
              <w:right w:val="single" w:sz="4" w:space="0" w:color="000000"/>
            </w:tcBorders>
          </w:tcPr>
          <w:p w:rsidR="00B82268" w:rsidRPr="00B82268" w:rsidRDefault="00B82268" w:rsidP="00B82268">
            <w:pPr>
              <w:snapToGrid w:val="0"/>
              <w:spacing w:after="0" w:line="240" w:lineRule="auto"/>
              <w:rPr>
                <w:rFonts w:ascii="Times New Roman" w:eastAsia="Times New Roman" w:hAnsi="Times New Roman" w:cs="Times New Roman"/>
                <w:lang w:eastAsia="ar-SA"/>
              </w:rPr>
            </w:pPr>
            <w:r w:rsidRPr="00B82268">
              <w:rPr>
                <w:rFonts w:ascii="Times New Roman" w:eastAsia="Times New Roman" w:hAnsi="Times New Roman" w:cs="Times New Roman"/>
                <w:lang w:eastAsia="ru-RU"/>
              </w:rPr>
              <w:t>В результате реализации Программы  к  2022 году предполагается:</w:t>
            </w:r>
          </w:p>
          <w:p w:rsidR="00B82268" w:rsidRPr="00B82268" w:rsidRDefault="00B82268" w:rsidP="00B82268">
            <w:pPr>
              <w:spacing w:after="0" w:line="240" w:lineRule="auto"/>
              <w:rPr>
                <w:rFonts w:ascii="Times New Roman" w:eastAsia="Times New Roman" w:hAnsi="Times New Roman" w:cs="Times New Roman"/>
                <w:b/>
                <w:lang w:eastAsia="ru-RU"/>
              </w:rPr>
            </w:pPr>
            <w:r w:rsidRPr="00B82268">
              <w:rPr>
                <w:rFonts w:ascii="Times New Roman" w:eastAsia="Times New Roman" w:hAnsi="Times New Roman" w:cs="Times New Roman"/>
                <w:b/>
                <w:lang w:eastAsia="ru-RU"/>
              </w:rPr>
              <w:lastRenderedPageBreak/>
              <w:t>1. развитие транспортной инфраструктуры</w:t>
            </w:r>
            <w:proofErr w:type="gramStart"/>
            <w:r w:rsidRPr="00B82268">
              <w:rPr>
                <w:rFonts w:ascii="Times New Roman" w:eastAsia="Times New Roman" w:hAnsi="Times New Roman" w:cs="Times New Roman"/>
                <w:b/>
                <w:lang w:eastAsia="ru-RU"/>
              </w:rPr>
              <w:t xml:space="preserve"> :</w:t>
            </w:r>
            <w:proofErr w:type="gramEnd"/>
          </w:p>
          <w:p w:rsidR="00B82268" w:rsidRPr="00B82268" w:rsidRDefault="00B82268" w:rsidP="00B82268">
            <w:pPr>
              <w:spacing w:after="0" w:line="240" w:lineRule="auto"/>
              <w:rPr>
                <w:rFonts w:ascii="Times New Roman" w:eastAsia="Times New Roman" w:hAnsi="Times New Roman" w:cs="Times New Roman"/>
                <w:b/>
                <w:lang w:eastAsia="ru-RU"/>
              </w:rPr>
            </w:pPr>
            <w:r w:rsidRPr="00B82268">
              <w:rPr>
                <w:rFonts w:ascii="Times New Roman" w:eastAsia="Times New Roman" w:hAnsi="Times New Roman" w:cs="Times New Roman"/>
                <w:b/>
                <w:lang w:eastAsia="ru-RU"/>
              </w:rPr>
              <w:t>2. развитие транспорта общего пользования:</w:t>
            </w:r>
          </w:p>
          <w:p w:rsidR="00B82268" w:rsidRPr="00B82268" w:rsidRDefault="00B82268" w:rsidP="00B82268">
            <w:pPr>
              <w:widowControl w:val="0"/>
              <w:shd w:val="clear" w:color="auto" w:fill="FFFFFF"/>
              <w:tabs>
                <w:tab w:val="left" w:pos="180"/>
              </w:tabs>
              <w:suppressAutoHyphens/>
              <w:autoSpaceDE w:val="0"/>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b/>
                <w:lang w:eastAsia="ru-RU"/>
              </w:rPr>
              <w:t xml:space="preserve">3.  развитие сети дорог поселения  </w:t>
            </w:r>
          </w:p>
          <w:p w:rsidR="00B82268" w:rsidRPr="00B82268" w:rsidRDefault="00B82268" w:rsidP="00B82268">
            <w:pPr>
              <w:widowControl w:val="0"/>
              <w:shd w:val="clear" w:color="auto" w:fill="FFFFFF"/>
              <w:tabs>
                <w:tab w:val="left" w:pos="180"/>
              </w:tabs>
              <w:suppressAutoHyphens/>
              <w:autoSpaceDE w:val="0"/>
              <w:spacing w:after="0" w:line="240" w:lineRule="auto"/>
              <w:jc w:val="both"/>
              <w:rPr>
                <w:rFonts w:ascii="Times New Roman" w:eastAsia="Times New Roman" w:hAnsi="Times New Roman" w:cs="Times New Roman"/>
                <w:b/>
                <w:lang w:eastAsia="ru-RU"/>
              </w:rPr>
            </w:pPr>
            <w:r w:rsidRPr="00B82268">
              <w:rPr>
                <w:rFonts w:ascii="Times New Roman" w:eastAsia="Times New Roman" w:hAnsi="Times New Roman" w:cs="Times New Roman"/>
                <w:b/>
                <w:lang w:eastAsia="ru-RU"/>
              </w:rPr>
              <w:t>4. Снижение негативного воздействия транспорта  на окружающую среду и здоровья населения.</w:t>
            </w:r>
          </w:p>
          <w:p w:rsidR="00B82268" w:rsidRPr="00B82268" w:rsidRDefault="00B82268" w:rsidP="00B82268">
            <w:pPr>
              <w:widowControl w:val="0"/>
              <w:shd w:val="clear" w:color="auto" w:fill="FFFFFF"/>
              <w:tabs>
                <w:tab w:val="left" w:pos="180"/>
              </w:tabs>
              <w:suppressAutoHyphens/>
              <w:autoSpaceDE w:val="0"/>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b/>
                <w:lang w:eastAsia="ru-RU"/>
              </w:rPr>
              <w:t>5. Повышение безопасности дорожного движения.</w:t>
            </w:r>
          </w:p>
          <w:p w:rsidR="00B82268" w:rsidRPr="00B82268" w:rsidRDefault="00B82268" w:rsidP="00B82268">
            <w:pPr>
              <w:widowControl w:val="0"/>
              <w:shd w:val="clear" w:color="auto" w:fill="FFFFFF"/>
              <w:tabs>
                <w:tab w:val="left" w:pos="180"/>
              </w:tabs>
              <w:suppressAutoHyphens/>
              <w:autoSpaceDE w:val="0"/>
              <w:spacing w:after="0" w:line="240" w:lineRule="auto"/>
              <w:jc w:val="both"/>
              <w:rPr>
                <w:rFonts w:ascii="Times New Roman" w:eastAsia="Times New Roman" w:hAnsi="Times New Roman" w:cs="Times New Roman"/>
                <w:lang w:eastAsia="ar-SA"/>
              </w:rPr>
            </w:pPr>
          </w:p>
        </w:tc>
      </w:tr>
    </w:tbl>
    <w:p w:rsidR="00B82268" w:rsidRPr="00B82268" w:rsidRDefault="00B82268" w:rsidP="00B82268">
      <w:pPr>
        <w:spacing w:after="150" w:line="238" w:lineRule="atLeast"/>
        <w:rPr>
          <w:rFonts w:ascii="Times New Roman" w:eastAsia="Times New Roman" w:hAnsi="Times New Roman" w:cs="Times New Roman"/>
          <w:color w:val="242424"/>
          <w:sz w:val="20"/>
          <w:szCs w:val="20"/>
          <w:lang w:eastAsia="ru-RU"/>
        </w:rPr>
      </w:pPr>
    </w:p>
    <w:p w:rsidR="00B82268" w:rsidRPr="00B82268" w:rsidRDefault="00B82268" w:rsidP="00B82268">
      <w:pPr>
        <w:spacing w:after="0" w:line="240" w:lineRule="auto"/>
        <w:ind w:left="708"/>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b/>
          <w:bCs/>
          <w:color w:val="242424"/>
          <w:sz w:val="24"/>
          <w:szCs w:val="24"/>
          <w:lang w:eastAsia="ru-RU"/>
        </w:rPr>
        <w:t xml:space="preserve">1.Характеристика существующего состояния транспортной инфраструктуры   </w:t>
      </w:r>
      <w:proofErr w:type="spellStart"/>
      <w:r w:rsidRPr="00B82268">
        <w:rPr>
          <w:rFonts w:ascii="Times New Roman" w:eastAsia="Times New Roman" w:hAnsi="Times New Roman" w:cs="Times New Roman"/>
          <w:b/>
          <w:bCs/>
          <w:color w:val="242424"/>
          <w:sz w:val="24"/>
          <w:szCs w:val="24"/>
          <w:lang w:eastAsia="ru-RU"/>
        </w:rPr>
        <w:t>Кановского</w:t>
      </w:r>
      <w:proofErr w:type="spellEnd"/>
      <w:r w:rsidR="00E930E5">
        <w:rPr>
          <w:rFonts w:ascii="Times New Roman" w:eastAsia="Times New Roman" w:hAnsi="Times New Roman" w:cs="Times New Roman"/>
          <w:b/>
          <w:bCs/>
          <w:color w:val="242424"/>
          <w:sz w:val="24"/>
          <w:szCs w:val="24"/>
          <w:lang w:eastAsia="ru-RU"/>
        </w:rPr>
        <w:t xml:space="preserve"> </w:t>
      </w:r>
      <w:r w:rsidRPr="00B82268">
        <w:rPr>
          <w:rFonts w:ascii="Times New Roman" w:eastAsia="Times New Roman" w:hAnsi="Times New Roman" w:cs="Times New Roman"/>
          <w:b/>
          <w:bCs/>
          <w:color w:val="242424"/>
          <w:sz w:val="24"/>
          <w:szCs w:val="24"/>
          <w:lang w:eastAsia="ru-RU"/>
        </w:rPr>
        <w:t>сельского поселения.</w:t>
      </w:r>
      <w:r w:rsidRPr="00B82268">
        <w:rPr>
          <w:rFonts w:ascii="Times New Roman" w:eastAsia="Times New Roman" w:hAnsi="Times New Roman" w:cs="Times New Roman"/>
          <w:sz w:val="24"/>
          <w:szCs w:val="24"/>
          <w:lang w:eastAsia="ru-RU"/>
        </w:rPr>
        <w:t xml:space="preserve"> </w:t>
      </w:r>
    </w:p>
    <w:p w:rsidR="00B82268" w:rsidRPr="00B82268" w:rsidRDefault="00B82268" w:rsidP="00B82268">
      <w:pPr>
        <w:spacing w:after="0" w:line="240" w:lineRule="auto"/>
        <w:ind w:left="708"/>
        <w:jc w:val="both"/>
        <w:rPr>
          <w:rFonts w:ascii="Times New Roman" w:eastAsia="Times New Roman" w:hAnsi="Times New Roman" w:cs="Times New Roman"/>
          <w:sz w:val="24"/>
          <w:szCs w:val="24"/>
          <w:lang w:eastAsia="ru-RU"/>
        </w:rPr>
      </w:pPr>
    </w:p>
    <w:p w:rsidR="00B82268" w:rsidRPr="00B82268" w:rsidRDefault="00B82268" w:rsidP="00B82268">
      <w:pPr>
        <w:spacing w:after="0" w:line="240" w:lineRule="auto"/>
        <w:ind w:left="708"/>
        <w:jc w:val="both"/>
        <w:rPr>
          <w:rFonts w:ascii="Times New Roman" w:eastAsia="Times New Roman" w:hAnsi="Times New Roman" w:cs="Times New Roman"/>
          <w:sz w:val="24"/>
          <w:szCs w:val="24"/>
          <w:lang w:eastAsia="ru-RU"/>
        </w:rPr>
      </w:pPr>
      <w:proofErr w:type="spellStart"/>
      <w:r w:rsidRPr="00B82268">
        <w:rPr>
          <w:rFonts w:ascii="Times New Roman" w:eastAsia="Times New Roman" w:hAnsi="Times New Roman" w:cs="Times New Roman"/>
          <w:sz w:val="24"/>
          <w:szCs w:val="24"/>
          <w:lang w:eastAsia="ru-RU"/>
        </w:rPr>
        <w:t>Кановское</w:t>
      </w:r>
      <w:proofErr w:type="spellEnd"/>
      <w:r w:rsidRPr="00B82268">
        <w:rPr>
          <w:rFonts w:ascii="Times New Roman" w:eastAsia="Times New Roman" w:hAnsi="Times New Roman" w:cs="Times New Roman"/>
          <w:sz w:val="24"/>
          <w:szCs w:val="24"/>
          <w:lang w:eastAsia="ru-RU"/>
        </w:rPr>
        <w:t xml:space="preserve"> сельское поселение расположен</w:t>
      </w:r>
      <w:r w:rsidR="00E930E5">
        <w:rPr>
          <w:rFonts w:ascii="Times New Roman" w:eastAsia="Times New Roman" w:hAnsi="Times New Roman" w:cs="Times New Roman"/>
          <w:sz w:val="24"/>
          <w:szCs w:val="24"/>
          <w:lang w:eastAsia="ru-RU"/>
        </w:rPr>
        <w:t>о</w:t>
      </w:r>
      <w:r w:rsidRPr="00B82268">
        <w:rPr>
          <w:rFonts w:ascii="Times New Roman" w:eastAsia="Times New Roman" w:hAnsi="Times New Roman" w:cs="Times New Roman"/>
          <w:sz w:val="24"/>
          <w:szCs w:val="24"/>
          <w:lang w:eastAsia="ru-RU"/>
        </w:rPr>
        <w:t xml:space="preserve"> в северо-восточной</w:t>
      </w:r>
      <w:r w:rsidR="00E930E5">
        <w:rPr>
          <w:rFonts w:ascii="Times New Roman" w:eastAsia="Times New Roman" w:hAnsi="Times New Roman" w:cs="Times New Roman"/>
          <w:sz w:val="24"/>
          <w:szCs w:val="24"/>
          <w:lang w:eastAsia="ru-RU"/>
        </w:rPr>
        <w:t xml:space="preserve">  части </w:t>
      </w:r>
      <w:proofErr w:type="spellStart"/>
      <w:r w:rsidR="00E930E5">
        <w:rPr>
          <w:rFonts w:ascii="Times New Roman" w:eastAsia="Times New Roman" w:hAnsi="Times New Roman" w:cs="Times New Roman"/>
          <w:sz w:val="24"/>
          <w:szCs w:val="24"/>
          <w:lang w:eastAsia="ru-RU"/>
        </w:rPr>
        <w:t>Старополтавского</w:t>
      </w:r>
      <w:proofErr w:type="spellEnd"/>
      <w:r w:rsidR="00E930E5">
        <w:rPr>
          <w:rFonts w:ascii="Times New Roman" w:eastAsia="Times New Roman" w:hAnsi="Times New Roman" w:cs="Times New Roman"/>
          <w:sz w:val="24"/>
          <w:szCs w:val="24"/>
          <w:lang w:eastAsia="ru-RU"/>
        </w:rPr>
        <w:t xml:space="preserve"> муниципального района</w:t>
      </w:r>
      <w:proofErr w:type="gramStart"/>
      <w:r w:rsidR="00E930E5">
        <w:rPr>
          <w:rFonts w:ascii="Times New Roman" w:eastAsia="Times New Roman" w:hAnsi="Times New Roman" w:cs="Times New Roman"/>
          <w:sz w:val="24"/>
          <w:szCs w:val="24"/>
          <w:lang w:eastAsia="ru-RU"/>
        </w:rPr>
        <w:t>.</w:t>
      </w:r>
      <w:proofErr w:type="gramEnd"/>
      <w:r w:rsidRPr="00B82268">
        <w:rPr>
          <w:rFonts w:ascii="Times New Roman" w:eastAsia="Times New Roman" w:hAnsi="Times New Roman" w:cs="Times New Roman"/>
          <w:sz w:val="24"/>
          <w:szCs w:val="24"/>
          <w:lang w:eastAsia="ru-RU"/>
        </w:rPr>
        <w:t xml:space="preserve"> </w:t>
      </w:r>
      <w:r w:rsidR="00E930E5">
        <w:rPr>
          <w:rFonts w:ascii="Times New Roman" w:eastAsia="Times New Roman" w:hAnsi="Times New Roman" w:cs="Times New Roman"/>
          <w:sz w:val="24"/>
          <w:szCs w:val="24"/>
          <w:lang w:eastAsia="ru-RU"/>
        </w:rPr>
        <w:t xml:space="preserve">В состав </w:t>
      </w:r>
      <w:proofErr w:type="spellStart"/>
      <w:r w:rsidR="00E930E5">
        <w:rPr>
          <w:rFonts w:ascii="Times New Roman" w:eastAsia="Times New Roman" w:hAnsi="Times New Roman" w:cs="Times New Roman"/>
          <w:sz w:val="24"/>
          <w:szCs w:val="24"/>
          <w:lang w:eastAsia="ru-RU"/>
        </w:rPr>
        <w:t>Кановского</w:t>
      </w:r>
      <w:proofErr w:type="spellEnd"/>
      <w:r w:rsidR="00E930E5">
        <w:rPr>
          <w:rFonts w:ascii="Times New Roman" w:eastAsia="Times New Roman" w:hAnsi="Times New Roman" w:cs="Times New Roman"/>
          <w:sz w:val="24"/>
          <w:szCs w:val="24"/>
          <w:lang w:eastAsia="ru-RU"/>
        </w:rPr>
        <w:t xml:space="preserve"> сельского поселения входит три населенных пункта</w:t>
      </w:r>
      <w:r w:rsidR="00E930E5">
        <w:rPr>
          <w:rFonts w:ascii="Times New Roman" w:eastAsia="Times New Roman" w:hAnsi="Times New Roman" w:cs="Times New Roman"/>
          <w:color w:val="000000" w:themeColor="text1"/>
          <w:sz w:val="24"/>
          <w:szCs w:val="24"/>
          <w:lang w:eastAsia="ru-RU"/>
        </w:rPr>
        <w:t>.</w:t>
      </w:r>
      <w:r w:rsidRPr="00B82268">
        <w:rPr>
          <w:rFonts w:ascii="Times New Roman" w:eastAsia="Times New Roman" w:hAnsi="Times New Roman" w:cs="Times New Roman"/>
          <w:sz w:val="24"/>
          <w:szCs w:val="24"/>
          <w:lang w:eastAsia="ru-RU"/>
        </w:rPr>
        <w:t xml:space="preserve"> На востоке </w:t>
      </w:r>
      <w:r w:rsidR="00E930E5">
        <w:rPr>
          <w:rFonts w:ascii="Times New Roman" w:eastAsia="Times New Roman" w:hAnsi="Times New Roman" w:cs="Times New Roman"/>
          <w:sz w:val="24"/>
          <w:szCs w:val="24"/>
          <w:lang w:eastAsia="ru-RU"/>
        </w:rPr>
        <w:t xml:space="preserve">оно </w:t>
      </w:r>
      <w:r w:rsidRPr="00B82268">
        <w:rPr>
          <w:rFonts w:ascii="Times New Roman" w:eastAsia="Times New Roman" w:hAnsi="Times New Roman" w:cs="Times New Roman"/>
          <w:sz w:val="24"/>
          <w:szCs w:val="24"/>
          <w:lang w:eastAsia="ru-RU"/>
        </w:rPr>
        <w:t xml:space="preserve"> граничит </w:t>
      </w:r>
      <w:r w:rsidR="00E930E5">
        <w:rPr>
          <w:rFonts w:ascii="Times New Roman" w:eastAsia="Times New Roman" w:hAnsi="Times New Roman" w:cs="Times New Roman"/>
          <w:sz w:val="24"/>
          <w:szCs w:val="24"/>
          <w:lang w:eastAsia="ru-RU"/>
        </w:rPr>
        <w:t xml:space="preserve">с Харьковским и </w:t>
      </w:r>
      <w:proofErr w:type="spellStart"/>
      <w:r w:rsidR="00E930E5">
        <w:rPr>
          <w:rFonts w:ascii="Times New Roman" w:eastAsia="Times New Roman" w:hAnsi="Times New Roman" w:cs="Times New Roman"/>
          <w:sz w:val="24"/>
          <w:szCs w:val="24"/>
          <w:lang w:eastAsia="ru-RU"/>
        </w:rPr>
        <w:t>Гмелинским</w:t>
      </w:r>
      <w:proofErr w:type="spellEnd"/>
      <w:r w:rsidR="00E930E5">
        <w:rPr>
          <w:rFonts w:ascii="Times New Roman" w:eastAsia="Times New Roman" w:hAnsi="Times New Roman" w:cs="Times New Roman"/>
          <w:sz w:val="24"/>
          <w:szCs w:val="24"/>
          <w:lang w:eastAsia="ru-RU"/>
        </w:rPr>
        <w:t xml:space="preserve"> сельским поселением, </w:t>
      </w:r>
      <w:r w:rsidRPr="00B82268">
        <w:rPr>
          <w:rFonts w:ascii="Times New Roman" w:eastAsia="Times New Roman" w:hAnsi="Times New Roman" w:cs="Times New Roman"/>
          <w:sz w:val="24"/>
          <w:szCs w:val="24"/>
          <w:lang w:eastAsia="ru-RU"/>
        </w:rPr>
        <w:t xml:space="preserve"> на юге с</w:t>
      </w:r>
      <w:r w:rsidR="00E930E5">
        <w:rPr>
          <w:rFonts w:ascii="Times New Roman" w:eastAsia="Times New Roman" w:hAnsi="Times New Roman" w:cs="Times New Roman"/>
          <w:sz w:val="24"/>
          <w:szCs w:val="24"/>
          <w:lang w:eastAsia="ru-RU"/>
        </w:rPr>
        <w:t xml:space="preserve">  </w:t>
      </w:r>
      <w:proofErr w:type="spellStart"/>
      <w:r w:rsidR="00E930E5">
        <w:rPr>
          <w:rFonts w:ascii="Times New Roman" w:eastAsia="Times New Roman" w:hAnsi="Times New Roman" w:cs="Times New Roman"/>
          <w:sz w:val="24"/>
          <w:szCs w:val="24"/>
          <w:lang w:eastAsia="ru-RU"/>
        </w:rPr>
        <w:t>Новополтавским</w:t>
      </w:r>
      <w:proofErr w:type="spellEnd"/>
      <w:r w:rsidR="00E930E5">
        <w:rPr>
          <w:rFonts w:ascii="Times New Roman" w:eastAsia="Times New Roman" w:hAnsi="Times New Roman" w:cs="Times New Roman"/>
          <w:sz w:val="24"/>
          <w:szCs w:val="24"/>
          <w:lang w:eastAsia="ru-RU"/>
        </w:rPr>
        <w:t xml:space="preserve">  и </w:t>
      </w:r>
      <w:proofErr w:type="spellStart"/>
      <w:r w:rsidR="00E930E5">
        <w:rPr>
          <w:rFonts w:ascii="Times New Roman" w:eastAsia="Times New Roman" w:hAnsi="Times New Roman" w:cs="Times New Roman"/>
          <w:sz w:val="24"/>
          <w:szCs w:val="24"/>
          <w:lang w:eastAsia="ru-RU"/>
        </w:rPr>
        <w:t>Тихоновским</w:t>
      </w:r>
      <w:proofErr w:type="spellEnd"/>
      <w:r w:rsidR="00E930E5">
        <w:rPr>
          <w:rFonts w:ascii="Times New Roman" w:eastAsia="Times New Roman" w:hAnsi="Times New Roman" w:cs="Times New Roman"/>
          <w:sz w:val="24"/>
          <w:szCs w:val="24"/>
          <w:lang w:eastAsia="ru-RU"/>
        </w:rPr>
        <w:t xml:space="preserve"> с/</w:t>
      </w:r>
      <w:proofErr w:type="gramStart"/>
      <w:r w:rsidR="00E930E5">
        <w:rPr>
          <w:rFonts w:ascii="Times New Roman" w:eastAsia="Times New Roman" w:hAnsi="Times New Roman" w:cs="Times New Roman"/>
          <w:sz w:val="24"/>
          <w:szCs w:val="24"/>
          <w:lang w:eastAsia="ru-RU"/>
        </w:rPr>
        <w:t>п</w:t>
      </w:r>
      <w:proofErr w:type="gramEnd"/>
      <w:r w:rsidR="00E930E5">
        <w:rPr>
          <w:rFonts w:ascii="Times New Roman" w:eastAsia="Times New Roman" w:hAnsi="Times New Roman" w:cs="Times New Roman"/>
          <w:sz w:val="24"/>
          <w:szCs w:val="24"/>
          <w:lang w:eastAsia="ru-RU"/>
        </w:rPr>
        <w:t>,</w:t>
      </w:r>
      <w:r w:rsidRPr="00B82268">
        <w:rPr>
          <w:rFonts w:ascii="Times New Roman" w:eastAsia="Times New Roman" w:hAnsi="Times New Roman" w:cs="Times New Roman"/>
          <w:sz w:val="24"/>
          <w:szCs w:val="24"/>
          <w:lang w:eastAsia="ru-RU"/>
        </w:rPr>
        <w:t xml:space="preserve"> на</w:t>
      </w:r>
      <w:r w:rsidR="00E930E5">
        <w:rPr>
          <w:rFonts w:ascii="Times New Roman" w:eastAsia="Times New Roman" w:hAnsi="Times New Roman" w:cs="Times New Roman"/>
          <w:sz w:val="24"/>
          <w:szCs w:val="24"/>
          <w:lang w:eastAsia="ru-RU"/>
        </w:rPr>
        <w:t xml:space="preserve"> западе омывается рекой Еруслан,</w:t>
      </w:r>
      <w:r w:rsidRPr="00B82268">
        <w:rPr>
          <w:rFonts w:ascii="Times New Roman" w:eastAsia="Times New Roman" w:hAnsi="Times New Roman" w:cs="Times New Roman"/>
          <w:sz w:val="24"/>
          <w:szCs w:val="24"/>
          <w:lang w:eastAsia="ru-RU"/>
        </w:rPr>
        <w:t xml:space="preserve"> на севере </w:t>
      </w:r>
      <w:r w:rsidR="00E930E5">
        <w:rPr>
          <w:rFonts w:ascii="Times New Roman" w:eastAsia="Times New Roman" w:hAnsi="Times New Roman" w:cs="Times New Roman"/>
          <w:sz w:val="24"/>
          <w:szCs w:val="24"/>
          <w:lang w:eastAsia="ru-RU"/>
        </w:rPr>
        <w:t xml:space="preserve">с </w:t>
      </w:r>
      <w:proofErr w:type="spellStart"/>
      <w:r w:rsidR="00E930E5">
        <w:rPr>
          <w:rFonts w:ascii="Times New Roman" w:eastAsia="Times New Roman" w:hAnsi="Times New Roman" w:cs="Times New Roman"/>
          <w:sz w:val="24"/>
          <w:szCs w:val="24"/>
          <w:lang w:eastAsia="ru-RU"/>
        </w:rPr>
        <w:t>Лятошинским</w:t>
      </w:r>
      <w:proofErr w:type="spellEnd"/>
      <w:r w:rsidR="00E930E5">
        <w:rPr>
          <w:rFonts w:ascii="Times New Roman" w:eastAsia="Times New Roman" w:hAnsi="Times New Roman" w:cs="Times New Roman"/>
          <w:sz w:val="24"/>
          <w:szCs w:val="24"/>
          <w:lang w:eastAsia="ru-RU"/>
        </w:rPr>
        <w:t xml:space="preserve"> сельским поселением</w:t>
      </w:r>
      <w:r w:rsidRPr="00B82268">
        <w:rPr>
          <w:rFonts w:ascii="Times New Roman" w:eastAsia="Times New Roman" w:hAnsi="Times New Roman" w:cs="Times New Roman"/>
          <w:sz w:val="24"/>
          <w:szCs w:val="24"/>
          <w:lang w:eastAsia="ru-RU"/>
        </w:rPr>
        <w:t>. Общая площадь</w:t>
      </w:r>
      <w:r w:rsidR="00E930E5">
        <w:rPr>
          <w:rFonts w:ascii="Times New Roman" w:eastAsia="Times New Roman" w:hAnsi="Times New Roman" w:cs="Times New Roman"/>
          <w:sz w:val="24"/>
          <w:szCs w:val="24"/>
          <w:lang w:eastAsia="ru-RU"/>
        </w:rPr>
        <w:t xml:space="preserve">  сельского поселения 3</w:t>
      </w:r>
      <w:r w:rsidR="00E30A7A">
        <w:rPr>
          <w:rFonts w:ascii="Times New Roman" w:eastAsia="Times New Roman" w:hAnsi="Times New Roman" w:cs="Times New Roman"/>
          <w:sz w:val="24"/>
          <w:szCs w:val="24"/>
          <w:lang w:eastAsia="ru-RU"/>
        </w:rPr>
        <w:t xml:space="preserve">0,4 </w:t>
      </w:r>
      <w:proofErr w:type="spellStart"/>
      <w:r w:rsidR="00E30A7A">
        <w:rPr>
          <w:rFonts w:ascii="Times New Roman" w:eastAsia="Times New Roman" w:hAnsi="Times New Roman" w:cs="Times New Roman"/>
          <w:sz w:val="24"/>
          <w:szCs w:val="24"/>
          <w:lang w:eastAsia="ru-RU"/>
        </w:rPr>
        <w:t>тыс</w:t>
      </w:r>
      <w:proofErr w:type="gramStart"/>
      <w:r w:rsidRPr="00B82268">
        <w:rPr>
          <w:rFonts w:ascii="Times New Roman" w:eastAsia="Times New Roman" w:hAnsi="Times New Roman" w:cs="Times New Roman"/>
          <w:sz w:val="24"/>
          <w:szCs w:val="24"/>
          <w:lang w:eastAsia="ru-RU"/>
        </w:rPr>
        <w:t>.г</w:t>
      </w:r>
      <w:proofErr w:type="gramEnd"/>
      <w:r w:rsidRPr="00B82268">
        <w:rPr>
          <w:rFonts w:ascii="Times New Roman" w:eastAsia="Times New Roman" w:hAnsi="Times New Roman" w:cs="Times New Roman"/>
          <w:sz w:val="24"/>
          <w:szCs w:val="24"/>
          <w:lang w:eastAsia="ru-RU"/>
        </w:rPr>
        <w:t>ектар</w:t>
      </w:r>
      <w:proofErr w:type="spellEnd"/>
      <w:r w:rsidRPr="00B82268">
        <w:rPr>
          <w:rFonts w:ascii="Times New Roman" w:eastAsia="Times New Roman" w:hAnsi="Times New Roman" w:cs="Times New Roman"/>
          <w:sz w:val="24"/>
          <w:szCs w:val="24"/>
          <w:lang w:eastAsia="ru-RU"/>
        </w:rPr>
        <w:t xml:space="preserve">. Административным центром является село </w:t>
      </w:r>
      <w:proofErr w:type="spellStart"/>
      <w:r w:rsidR="00E30A7A">
        <w:rPr>
          <w:rFonts w:ascii="Times New Roman" w:eastAsia="Times New Roman" w:hAnsi="Times New Roman" w:cs="Times New Roman"/>
          <w:sz w:val="24"/>
          <w:szCs w:val="24"/>
          <w:lang w:eastAsia="ru-RU"/>
        </w:rPr>
        <w:t>Кано</w:t>
      </w:r>
      <w:proofErr w:type="spellEnd"/>
      <w:r w:rsidRPr="00B82268">
        <w:rPr>
          <w:rFonts w:ascii="Times New Roman" w:eastAsia="Times New Roman" w:hAnsi="Times New Roman" w:cs="Times New Roman"/>
          <w:sz w:val="24"/>
          <w:szCs w:val="24"/>
          <w:lang w:eastAsia="ru-RU"/>
        </w:rPr>
        <w:t>.</w:t>
      </w:r>
      <w:proofErr w:type="gramStart"/>
      <w:r w:rsidRPr="00B82268">
        <w:rPr>
          <w:rFonts w:ascii="Times New Roman" w:eastAsia="Times New Roman" w:hAnsi="Times New Roman" w:cs="Times New Roman"/>
          <w:sz w:val="24"/>
          <w:szCs w:val="24"/>
          <w:lang w:eastAsia="ru-RU"/>
        </w:rPr>
        <w:t xml:space="preserve">   </w:t>
      </w:r>
      <w:proofErr w:type="gramEnd"/>
      <w:r w:rsidR="00E30A7A">
        <w:rPr>
          <w:rFonts w:ascii="Times New Roman" w:eastAsia="Times New Roman" w:hAnsi="Times New Roman" w:cs="Times New Roman"/>
          <w:sz w:val="24"/>
          <w:szCs w:val="24"/>
          <w:lang w:eastAsia="ru-RU"/>
        </w:rPr>
        <w:t xml:space="preserve">Численность населения </w:t>
      </w:r>
      <w:r w:rsidRPr="00B82268">
        <w:rPr>
          <w:rFonts w:ascii="Times New Roman" w:eastAsia="Times New Roman" w:hAnsi="Times New Roman" w:cs="Times New Roman"/>
          <w:sz w:val="24"/>
          <w:szCs w:val="24"/>
          <w:lang w:eastAsia="ru-RU"/>
        </w:rPr>
        <w:t xml:space="preserve"> в поселении </w:t>
      </w:r>
      <w:r w:rsidR="00E30A7A">
        <w:rPr>
          <w:rFonts w:ascii="Times New Roman" w:eastAsia="Times New Roman" w:hAnsi="Times New Roman" w:cs="Times New Roman"/>
          <w:sz w:val="24"/>
          <w:szCs w:val="24"/>
          <w:lang w:eastAsia="ru-RU"/>
        </w:rPr>
        <w:t xml:space="preserve"> составляет 1137 человек. </w:t>
      </w:r>
    </w:p>
    <w:p w:rsidR="00B82268" w:rsidRPr="00B82268" w:rsidDel="00C503A2" w:rsidRDefault="00B82268" w:rsidP="00B82268">
      <w:pPr>
        <w:spacing w:after="0" w:line="240" w:lineRule="auto"/>
        <w:ind w:left="708"/>
        <w:jc w:val="both"/>
        <w:rPr>
          <w:del w:id="0" w:author="1" w:date="2012-06-15T13:18:00Z"/>
          <w:rFonts w:ascii="Times New Roman" w:eastAsia="Times New Roman" w:hAnsi="Times New Roman" w:cs="Times New Roman"/>
          <w:sz w:val="24"/>
          <w:szCs w:val="24"/>
          <w:lang w:eastAsia="ru-RU"/>
        </w:rPr>
      </w:pPr>
    </w:p>
    <w:p w:rsidR="00B82268" w:rsidRPr="00B82268" w:rsidRDefault="00B82268" w:rsidP="00B82268">
      <w:pPr>
        <w:spacing w:after="0" w:line="240" w:lineRule="auto"/>
        <w:ind w:firstLine="567"/>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 xml:space="preserve">Климат здесь достаточно суров: лето жаркое, сухое, с высокими средними температурами (до 40), зима холодная, снежная, с максимальными температурами до -40˚. Село </w:t>
      </w:r>
      <w:proofErr w:type="spellStart"/>
      <w:r w:rsidRPr="00B82268">
        <w:rPr>
          <w:rFonts w:ascii="Times New Roman" w:eastAsia="Times New Roman" w:hAnsi="Times New Roman" w:cs="Times New Roman"/>
          <w:lang w:eastAsia="ru-RU"/>
        </w:rPr>
        <w:t>Кано</w:t>
      </w:r>
      <w:proofErr w:type="spellEnd"/>
      <w:r w:rsidRPr="00B82268">
        <w:rPr>
          <w:rFonts w:ascii="Times New Roman" w:eastAsia="Times New Roman" w:hAnsi="Times New Roman" w:cs="Times New Roman"/>
          <w:lang w:eastAsia="ru-RU"/>
        </w:rPr>
        <w:t xml:space="preserve">  находится на реке Соленая Куба.</w:t>
      </w:r>
    </w:p>
    <w:p w:rsidR="00B82268" w:rsidRPr="00B82268" w:rsidRDefault="00B82268" w:rsidP="00B82268">
      <w:pPr>
        <w:spacing w:after="0" w:line="240" w:lineRule="auto"/>
        <w:ind w:firstLine="567"/>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 xml:space="preserve">На территории </w:t>
      </w:r>
      <w:proofErr w:type="spellStart"/>
      <w:r w:rsidRPr="00B82268">
        <w:rPr>
          <w:rFonts w:ascii="Times New Roman" w:eastAsia="Times New Roman" w:hAnsi="Times New Roman" w:cs="Times New Roman"/>
          <w:lang w:eastAsia="ru-RU"/>
        </w:rPr>
        <w:t>Кановского</w:t>
      </w:r>
      <w:proofErr w:type="spellEnd"/>
      <w:r w:rsidRPr="00B82268">
        <w:rPr>
          <w:rFonts w:ascii="Times New Roman" w:eastAsia="Times New Roman" w:hAnsi="Times New Roman" w:cs="Times New Roman"/>
          <w:lang w:eastAsia="ru-RU"/>
        </w:rPr>
        <w:t xml:space="preserve">  поселения действует особо охраняемая территори</w:t>
      </w:r>
      <w:proofErr w:type="gramStart"/>
      <w:r w:rsidRPr="00B82268">
        <w:rPr>
          <w:rFonts w:ascii="Times New Roman" w:eastAsia="Times New Roman" w:hAnsi="Times New Roman" w:cs="Times New Roman"/>
          <w:lang w:eastAsia="ru-RU"/>
        </w:rPr>
        <w:t>я–</w:t>
      </w:r>
      <w:proofErr w:type="gramEnd"/>
      <w:r w:rsidRPr="00B82268">
        <w:rPr>
          <w:rFonts w:ascii="Times New Roman" w:eastAsia="Times New Roman" w:hAnsi="Times New Roman" w:cs="Times New Roman"/>
          <w:lang w:eastAsia="ru-RU"/>
        </w:rPr>
        <w:t xml:space="preserve"> Дрофиный заказник регионального значения.</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Внешние связи </w:t>
      </w:r>
      <w:proofErr w:type="spellStart"/>
      <w:r w:rsidRPr="00B82268">
        <w:rPr>
          <w:rFonts w:ascii="Times New Roman" w:eastAsia="Times New Roman" w:hAnsi="Times New Roman" w:cs="Times New Roman"/>
          <w:lang w:eastAsia="ru-RU"/>
        </w:rPr>
        <w:t>Кановского</w:t>
      </w:r>
      <w:proofErr w:type="spellEnd"/>
      <w:r w:rsidRPr="00B82268">
        <w:rPr>
          <w:rFonts w:ascii="Times New Roman" w:eastAsia="Times New Roman" w:hAnsi="Times New Roman" w:cs="Times New Roman"/>
          <w:lang w:eastAsia="ru-RU"/>
        </w:rPr>
        <w:t xml:space="preserve">   сельского поселения</w:t>
      </w:r>
      <w:r w:rsidRPr="00B82268">
        <w:rPr>
          <w:rFonts w:ascii="Times New Roman" w:eastAsia="Times New Roman" w:hAnsi="Times New Roman" w:cs="Calibri"/>
          <w:lang w:eastAsia="ru-RU"/>
        </w:rPr>
        <w:t xml:space="preserve"> </w:t>
      </w:r>
      <w:r w:rsidRPr="00B82268">
        <w:rPr>
          <w:rFonts w:ascii="Times New Roman" w:eastAsia="Times New Roman" w:hAnsi="Times New Roman" w:cs="Calibri"/>
          <w:sz w:val="24"/>
          <w:szCs w:val="24"/>
          <w:lang w:eastAsia="ru-RU"/>
        </w:rPr>
        <w:t xml:space="preserve">поддерживаются круглогодично автомобильным транспортом. </w:t>
      </w:r>
      <w:r w:rsidRPr="00B82268">
        <w:rPr>
          <w:rFonts w:ascii="Calibri" w:eastAsia="Times New Roman" w:hAnsi="Calibri" w:cs="Calibri"/>
          <w:lang w:eastAsia="ru-RU"/>
        </w:rPr>
        <w:t>Расстояние от центра</w:t>
      </w:r>
      <w:r w:rsidR="00E30A7A">
        <w:rPr>
          <w:rFonts w:ascii="Calibri" w:eastAsia="Times New Roman" w:hAnsi="Calibri" w:cs="Calibri"/>
          <w:lang w:eastAsia="ru-RU"/>
        </w:rPr>
        <w:t xml:space="preserve"> поселения</w:t>
      </w:r>
      <w:r w:rsidRPr="00B82268">
        <w:rPr>
          <w:rFonts w:ascii="Calibri" w:eastAsia="Times New Roman" w:hAnsi="Calibri" w:cs="Calibri"/>
          <w:lang w:eastAsia="ru-RU"/>
        </w:rPr>
        <w:t xml:space="preserve"> до ближайшей железнодорожной станции  </w:t>
      </w:r>
      <w:r w:rsidR="00E30A7A">
        <w:rPr>
          <w:rFonts w:ascii="Calibri" w:eastAsia="Times New Roman" w:hAnsi="Calibri" w:cs="Calibri"/>
          <w:lang w:eastAsia="ru-RU"/>
        </w:rPr>
        <w:t xml:space="preserve">  24 </w:t>
      </w:r>
      <w:r w:rsidRPr="00B82268">
        <w:rPr>
          <w:rFonts w:ascii="Calibri" w:eastAsia="Times New Roman" w:hAnsi="Calibri" w:cs="Calibri"/>
          <w:lang w:eastAsia="ru-RU"/>
        </w:rPr>
        <w:t xml:space="preserve">км.,   до </w:t>
      </w:r>
      <w:r w:rsidR="00E30A7A">
        <w:rPr>
          <w:rFonts w:ascii="Calibri" w:eastAsia="Times New Roman" w:hAnsi="Calibri" w:cs="Calibri"/>
          <w:lang w:eastAsia="ru-RU"/>
        </w:rPr>
        <w:t xml:space="preserve">  районного центра  </w:t>
      </w:r>
      <w:r w:rsidRPr="00B82268">
        <w:rPr>
          <w:rFonts w:ascii="Calibri" w:eastAsia="Times New Roman" w:hAnsi="Calibri" w:cs="Calibri"/>
          <w:lang w:eastAsia="ru-RU"/>
        </w:rPr>
        <w:t xml:space="preserve"> - 18 км</w:t>
      </w:r>
      <w:proofErr w:type="gramStart"/>
      <w:ins w:id="1" w:author="Юзер" w:date="2012-03-02T15:07:00Z">
        <w:r w:rsidRPr="00B82268">
          <w:rPr>
            <w:rFonts w:ascii="Calibri" w:eastAsia="Times New Roman" w:hAnsi="Calibri" w:cs="Calibri"/>
            <w:lang w:eastAsia="ru-RU"/>
          </w:rPr>
          <w:t xml:space="preserve"> </w:t>
        </w:r>
      </w:ins>
      <w:r w:rsidRPr="00B82268">
        <w:rPr>
          <w:rFonts w:ascii="Calibri" w:eastAsia="Times New Roman" w:hAnsi="Calibri" w:cs="Calibri"/>
          <w:lang w:eastAsia="ru-RU"/>
        </w:rPr>
        <w:t>.</w:t>
      </w:r>
      <w:proofErr w:type="gramEnd"/>
      <w:r w:rsidRPr="00B82268">
        <w:rPr>
          <w:rFonts w:ascii="Calibri" w:eastAsia="Times New Roman" w:hAnsi="Calibri" w:cs="Calibri"/>
          <w:lang w:eastAsia="ru-RU"/>
        </w:rPr>
        <w:t xml:space="preserve"> </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 </w:t>
      </w:r>
    </w:p>
    <w:p w:rsidR="00B82268" w:rsidRPr="00B82268" w:rsidRDefault="00B82268" w:rsidP="00B82268">
      <w:pPr>
        <w:spacing w:after="0" w:line="240" w:lineRule="auto"/>
        <w:ind w:firstLine="284"/>
        <w:jc w:val="both"/>
        <w:rPr>
          <w:rFonts w:ascii="Times New Roman" w:eastAsia="Times New Roman" w:hAnsi="Times New Roman" w:cs="Calibri"/>
          <w:i/>
          <w:sz w:val="16"/>
          <w:szCs w:val="16"/>
          <w:lang w:eastAsia="ru-RU"/>
        </w:rPr>
      </w:pPr>
    </w:p>
    <w:p w:rsidR="00B82268" w:rsidRPr="00B82268" w:rsidRDefault="00B82268" w:rsidP="00B82268">
      <w:pPr>
        <w:tabs>
          <w:tab w:val="left" w:pos="900"/>
        </w:tabs>
        <w:spacing w:after="0" w:line="240" w:lineRule="auto"/>
        <w:ind w:firstLine="567"/>
        <w:jc w:val="both"/>
        <w:rPr>
          <w:rFonts w:ascii="Times New Roman" w:eastAsia="Times New Roman" w:hAnsi="Times New Roman" w:cs="Times New Roman"/>
          <w:bCs/>
          <w:i/>
          <w:iCs/>
          <w:sz w:val="24"/>
          <w:szCs w:val="24"/>
          <w:lang w:eastAsia="ru-RU"/>
        </w:rPr>
      </w:pPr>
      <w:r w:rsidRPr="00B82268">
        <w:rPr>
          <w:rFonts w:ascii="Times New Roman" w:eastAsia="Times New Roman" w:hAnsi="Times New Roman" w:cs="Times New Roman"/>
          <w:bCs/>
          <w:i/>
          <w:iCs/>
          <w:sz w:val="24"/>
          <w:szCs w:val="24"/>
          <w:lang w:eastAsia="ru-RU"/>
        </w:rPr>
        <w:t>Автомобильный транспорт</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В настоящее время внешние связи </w:t>
      </w:r>
      <w:proofErr w:type="spellStart"/>
      <w:r w:rsidRPr="00B82268">
        <w:rPr>
          <w:rFonts w:ascii="Times New Roman" w:eastAsia="Times New Roman" w:hAnsi="Times New Roman" w:cs="Calibri"/>
          <w:sz w:val="24"/>
          <w:szCs w:val="24"/>
          <w:lang w:eastAsia="ru-RU"/>
        </w:rPr>
        <w:t>Кановского</w:t>
      </w:r>
      <w:proofErr w:type="spellEnd"/>
      <w:r w:rsidRPr="00B82268">
        <w:rPr>
          <w:rFonts w:ascii="Times New Roman" w:eastAsia="Times New Roman" w:hAnsi="Times New Roman" w:cs="Calibri"/>
          <w:sz w:val="24"/>
          <w:szCs w:val="24"/>
          <w:lang w:eastAsia="ru-RU"/>
        </w:rPr>
        <w:t xml:space="preserve">   сельского поселения поддерживаются транспортной сетью автомобильных дорог общего пользования местного значения. </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По территории </w:t>
      </w:r>
      <w:proofErr w:type="spellStart"/>
      <w:r w:rsidRPr="00B82268">
        <w:rPr>
          <w:rFonts w:ascii="Times New Roman" w:eastAsia="Times New Roman" w:hAnsi="Times New Roman" w:cs="Times New Roman"/>
          <w:lang w:eastAsia="ru-RU"/>
        </w:rPr>
        <w:t>Кановского</w:t>
      </w:r>
      <w:proofErr w:type="spellEnd"/>
      <w:r w:rsidRPr="00B82268">
        <w:rPr>
          <w:rFonts w:ascii="Times New Roman" w:eastAsia="Times New Roman" w:hAnsi="Times New Roman" w:cs="Times New Roman"/>
          <w:lang w:eastAsia="ru-RU"/>
        </w:rPr>
        <w:t xml:space="preserve">  сельского поселения</w:t>
      </w:r>
      <w:r w:rsidRPr="00B82268">
        <w:rPr>
          <w:rFonts w:ascii="Times New Roman" w:eastAsia="Times New Roman" w:hAnsi="Times New Roman" w:cs="Calibri"/>
          <w:lang w:eastAsia="ru-RU"/>
        </w:rPr>
        <w:t xml:space="preserve"> </w:t>
      </w:r>
      <w:r w:rsidRPr="00B82268">
        <w:rPr>
          <w:rFonts w:ascii="Times New Roman" w:eastAsia="Times New Roman" w:hAnsi="Times New Roman" w:cs="Calibri"/>
          <w:sz w:val="24"/>
          <w:szCs w:val="24"/>
          <w:lang w:eastAsia="ru-RU"/>
        </w:rPr>
        <w:t>проходят следующие автомобильные дороги общего пользования:</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 местного значения  8  км в сторону села </w:t>
      </w:r>
      <w:proofErr w:type="spellStart"/>
      <w:r w:rsidRPr="00B82268">
        <w:rPr>
          <w:rFonts w:ascii="Times New Roman" w:eastAsia="Times New Roman" w:hAnsi="Times New Roman" w:cs="Calibri"/>
          <w:sz w:val="24"/>
          <w:szCs w:val="24"/>
          <w:lang w:eastAsia="ru-RU"/>
        </w:rPr>
        <w:t>Суетиновка</w:t>
      </w:r>
      <w:proofErr w:type="spellEnd"/>
      <w:r w:rsidRPr="00B82268">
        <w:rPr>
          <w:rFonts w:ascii="Times New Roman" w:eastAsia="Times New Roman" w:hAnsi="Times New Roman" w:cs="Calibri"/>
          <w:sz w:val="24"/>
          <w:szCs w:val="24"/>
          <w:lang w:eastAsia="ru-RU"/>
        </w:rPr>
        <w:t>.</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местного значения 12 км в сторону села  Верхний Еруслан</w:t>
      </w:r>
    </w:p>
    <w:p w:rsidR="00B82268" w:rsidRPr="00B82268" w:rsidRDefault="00B82268" w:rsidP="00B82268">
      <w:pPr>
        <w:spacing w:after="0" w:line="240" w:lineRule="auto"/>
        <w:ind w:firstLine="567"/>
        <w:jc w:val="both"/>
        <w:rPr>
          <w:rFonts w:ascii="Times New Roman" w:eastAsia="Times New Roman" w:hAnsi="Times New Roman" w:cs="Times New Roman"/>
          <w:sz w:val="24"/>
          <w:szCs w:val="24"/>
          <w:lang w:eastAsia="ru-RU"/>
        </w:rPr>
      </w:pPr>
      <w:r w:rsidRPr="00B82268">
        <w:rPr>
          <w:rFonts w:ascii="Times New Roman" w:eastAsia="Times New Roman" w:hAnsi="Times New Roman" w:cs="Calibri"/>
          <w:sz w:val="24"/>
          <w:szCs w:val="24"/>
          <w:lang w:eastAsia="ru-RU"/>
        </w:rPr>
        <w:t xml:space="preserve">Одной из основных проблем автодорожной сети </w:t>
      </w:r>
      <w:proofErr w:type="spellStart"/>
      <w:r w:rsidRPr="00B82268">
        <w:rPr>
          <w:rFonts w:ascii="Times New Roman" w:eastAsia="Times New Roman" w:hAnsi="Times New Roman" w:cs="Times New Roman"/>
          <w:lang w:eastAsia="ru-RU"/>
        </w:rPr>
        <w:t>Кановского</w:t>
      </w:r>
      <w:proofErr w:type="spellEnd"/>
      <w:r w:rsidRPr="00B82268">
        <w:rPr>
          <w:rFonts w:ascii="Times New Roman" w:eastAsia="Times New Roman" w:hAnsi="Times New Roman" w:cs="Times New Roman"/>
          <w:lang w:eastAsia="ru-RU"/>
        </w:rPr>
        <w:t xml:space="preserve">  сельского поселения</w:t>
      </w:r>
      <w:r w:rsidRPr="00B82268">
        <w:rPr>
          <w:rFonts w:ascii="Times New Roman" w:eastAsia="Times New Roman" w:hAnsi="Times New Roman" w:cs="Calibri"/>
          <w:lang w:eastAsia="ru-RU"/>
        </w:rPr>
        <w:t xml:space="preserve"> </w:t>
      </w:r>
      <w:r w:rsidRPr="00B82268">
        <w:rPr>
          <w:rFonts w:ascii="Times New Roman" w:eastAsia="Times New Roman" w:hAnsi="Times New Roman" w:cs="Calibri"/>
          <w:sz w:val="24"/>
          <w:szCs w:val="24"/>
          <w:lang w:eastAsia="ru-RU"/>
        </w:rPr>
        <w:t>является то, что большая часть автомобильных дорог общего пользования местного значения – грунтовые.</w:t>
      </w:r>
    </w:p>
    <w:p w:rsidR="00B82268" w:rsidRPr="00B82268" w:rsidRDefault="00B82268" w:rsidP="00B82268">
      <w:pPr>
        <w:spacing w:after="0" w:line="240" w:lineRule="auto"/>
        <w:ind w:firstLine="284"/>
        <w:jc w:val="both"/>
        <w:rPr>
          <w:rFonts w:ascii="Times New Roman" w:eastAsia="Times New Roman" w:hAnsi="Times New Roman" w:cs="Times New Roman"/>
          <w:sz w:val="24"/>
          <w:szCs w:val="24"/>
          <w:lang w:eastAsia="ru-RU"/>
        </w:rPr>
      </w:pPr>
    </w:p>
    <w:p w:rsidR="00B82268" w:rsidRPr="00B82268" w:rsidRDefault="00B82268" w:rsidP="00B82268">
      <w:pPr>
        <w:numPr>
          <w:ilvl w:val="0"/>
          <w:numId w:val="4"/>
        </w:numPr>
        <w:spacing w:after="150" w:line="238" w:lineRule="atLeast"/>
        <w:rPr>
          <w:rFonts w:ascii="Times New Roman" w:eastAsia="Times New Roman" w:hAnsi="Times New Roman" w:cs="Times New Roman"/>
          <w:bCs/>
          <w:color w:val="242424"/>
          <w:sz w:val="24"/>
          <w:szCs w:val="24"/>
          <w:lang w:eastAsia="ru-RU"/>
        </w:rPr>
      </w:pPr>
      <w:r w:rsidRPr="00B82268">
        <w:rPr>
          <w:rFonts w:ascii="Times New Roman" w:eastAsia="Times New Roman" w:hAnsi="Times New Roman" w:cs="Times New Roman"/>
          <w:b/>
          <w:bCs/>
          <w:color w:val="242424"/>
          <w:sz w:val="24"/>
          <w:szCs w:val="24"/>
          <w:lang w:eastAsia="ru-RU"/>
        </w:rPr>
        <w:t>Прогноз транспортного спроса, изменения  объемов и характера передвижения населения и перевозов груза на территории поселения</w:t>
      </w:r>
      <w:r w:rsidRPr="00B82268">
        <w:rPr>
          <w:rFonts w:ascii="Times New Roman" w:eastAsia="Times New Roman" w:hAnsi="Times New Roman" w:cs="Times New Roman"/>
          <w:bCs/>
          <w:color w:val="242424"/>
          <w:sz w:val="24"/>
          <w:szCs w:val="24"/>
          <w:lang w:eastAsia="ru-RU"/>
        </w:rPr>
        <w:t>.</w:t>
      </w:r>
    </w:p>
    <w:p w:rsidR="00B82268" w:rsidRPr="00B82268" w:rsidRDefault="00B82268" w:rsidP="00B82268">
      <w:pPr>
        <w:spacing w:after="0" w:line="240" w:lineRule="auto"/>
        <w:ind w:firstLine="284"/>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В состав </w:t>
      </w:r>
      <w:proofErr w:type="spellStart"/>
      <w:r w:rsidRPr="00B82268">
        <w:rPr>
          <w:rFonts w:ascii="Times New Roman" w:eastAsia="Times New Roman" w:hAnsi="Times New Roman" w:cs="Times New Roman"/>
          <w:lang w:eastAsia="ru-RU"/>
        </w:rPr>
        <w:t>Кановского</w:t>
      </w:r>
      <w:proofErr w:type="spellEnd"/>
      <w:r w:rsidRPr="00B82268">
        <w:rPr>
          <w:rFonts w:ascii="Times New Roman" w:eastAsia="Times New Roman" w:hAnsi="Times New Roman" w:cs="Times New Roman"/>
          <w:lang w:eastAsia="ru-RU"/>
        </w:rPr>
        <w:t xml:space="preserve">   сельского поселения</w:t>
      </w:r>
      <w:r w:rsidRPr="00B82268">
        <w:rPr>
          <w:rFonts w:ascii="Times New Roman" w:eastAsia="Times New Roman" w:hAnsi="Times New Roman" w:cs="Calibri"/>
          <w:lang w:eastAsia="ru-RU"/>
        </w:rPr>
        <w:t xml:space="preserve"> </w:t>
      </w:r>
      <w:r w:rsidRPr="00B82268">
        <w:rPr>
          <w:rFonts w:ascii="Times New Roman" w:eastAsia="Times New Roman" w:hAnsi="Times New Roman" w:cs="Calibri"/>
          <w:sz w:val="24"/>
          <w:szCs w:val="24"/>
          <w:lang w:eastAsia="ru-RU"/>
        </w:rPr>
        <w:t xml:space="preserve">входят 3 </w:t>
      </w:r>
      <w:proofErr w:type="gramStart"/>
      <w:r w:rsidRPr="00B82268">
        <w:rPr>
          <w:rFonts w:ascii="Times New Roman" w:eastAsia="Times New Roman" w:hAnsi="Times New Roman" w:cs="Calibri"/>
          <w:sz w:val="24"/>
          <w:szCs w:val="24"/>
          <w:lang w:eastAsia="ru-RU"/>
        </w:rPr>
        <w:t>населенных</w:t>
      </w:r>
      <w:proofErr w:type="gramEnd"/>
      <w:r w:rsidRPr="00B82268">
        <w:rPr>
          <w:rFonts w:ascii="Times New Roman" w:eastAsia="Times New Roman" w:hAnsi="Times New Roman" w:cs="Calibri"/>
          <w:sz w:val="24"/>
          <w:szCs w:val="24"/>
          <w:lang w:eastAsia="ru-RU"/>
        </w:rPr>
        <w:t xml:space="preserve"> пункта. </w:t>
      </w:r>
    </w:p>
    <w:p w:rsidR="00B82268" w:rsidRPr="00B82268" w:rsidRDefault="00B82268" w:rsidP="00B82268">
      <w:pPr>
        <w:spacing w:after="0" w:line="240" w:lineRule="auto"/>
        <w:ind w:firstLine="284"/>
        <w:jc w:val="both"/>
        <w:rPr>
          <w:rFonts w:ascii="Times New Roman" w:eastAsia="Times New Roman" w:hAnsi="Times New Roman" w:cs="Calibri"/>
          <w:sz w:val="16"/>
          <w:szCs w:val="16"/>
          <w:lang w:eastAsia="ru-RU"/>
        </w:rPr>
      </w:pPr>
    </w:p>
    <w:p w:rsidR="00B82268" w:rsidRPr="00B82268" w:rsidRDefault="00B82268" w:rsidP="00B82268">
      <w:pPr>
        <w:spacing w:after="0" w:line="240" w:lineRule="auto"/>
        <w:ind w:firstLine="284"/>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Таблица 1. Расстояния </w:t>
      </w:r>
      <w:proofErr w:type="gramStart"/>
      <w:r w:rsidRPr="00B82268">
        <w:rPr>
          <w:rFonts w:ascii="Times New Roman" w:eastAsia="Times New Roman" w:hAnsi="Times New Roman" w:cs="Calibri"/>
          <w:sz w:val="24"/>
          <w:szCs w:val="24"/>
          <w:lang w:eastAsia="ru-RU"/>
        </w:rPr>
        <w:t>между</w:t>
      </w:r>
      <w:proofErr w:type="gramEnd"/>
      <w:r w:rsidRPr="00B82268">
        <w:rPr>
          <w:rFonts w:ascii="Times New Roman" w:eastAsia="Times New Roman" w:hAnsi="Times New Roman" w:cs="Calibri"/>
          <w:sz w:val="24"/>
          <w:szCs w:val="24"/>
          <w:lang w:eastAsia="ru-RU"/>
        </w:rPr>
        <w:t xml:space="preserve"> </w:t>
      </w:r>
      <w:proofErr w:type="gramStart"/>
      <w:r w:rsidRPr="00B82268">
        <w:rPr>
          <w:rFonts w:ascii="Times New Roman" w:eastAsia="Times New Roman" w:hAnsi="Times New Roman" w:cs="Calibri"/>
          <w:sz w:val="24"/>
          <w:szCs w:val="24"/>
          <w:lang w:eastAsia="ru-RU"/>
        </w:rPr>
        <w:t>с</w:t>
      </w:r>
      <w:proofErr w:type="gramEnd"/>
      <w:r w:rsidRPr="00B82268">
        <w:rPr>
          <w:rFonts w:ascii="Times New Roman" w:eastAsia="Times New Roman" w:hAnsi="Times New Roman" w:cs="Calibri"/>
          <w:sz w:val="24"/>
          <w:szCs w:val="24"/>
          <w:lang w:eastAsia="ru-RU"/>
        </w:rPr>
        <w:t xml:space="preserve">. </w:t>
      </w:r>
      <w:proofErr w:type="spellStart"/>
      <w:r w:rsidRPr="00B82268">
        <w:rPr>
          <w:rFonts w:ascii="Times New Roman" w:eastAsia="Times New Roman" w:hAnsi="Times New Roman" w:cs="Calibri"/>
          <w:sz w:val="24"/>
          <w:szCs w:val="24"/>
          <w:lang w:eastAsia="ru-RU"/>
        </w:rPr>
        <w:t>Кано</w:t>
      </w:r>
      <w:proofErr w:type="spellEnd"/>
      <w:r w:rsidRPr="00B82268">
        <w:rPr>
          <w:rFonts w:ascii="Times New Roman" w:eastAsia="Times New Roman" w:hAnsi="Times New Roman" w:cs="Calibri"/>
          <w:sz w:val="24"/>
          <w:szCs w:val="24"/>
          <w:lang w:eastAsia="ru-RU"/>
        </w:rPr>
        <w:t xml:space="preserve"> и населенными пунктами МО.</w:t>
      </w:r>
    </w:p>
    <w:p w:rsidR="00B82268" w:rsidRPr="00B82268" w:rsidRDefault="00B82268" w:rsidP="00B82268">
      <w:pPr>
        <w:spacing w:after="0" w:line="240" w:lineRule="auto"/>
        <w:ind w:firstLine="284"/>
        <w:rPr>
          <w:rFonts w:ascii="Times New Roman" w:eastAsia="Times New Roman" w:hAnsi="Times New Roman" w:cs="Calibri"/>
          <w:sz w:val="16"/>
          <w:szCs w:val="16"/>
          <w:lang w:eastAsia="ru-RU"/>
        </w:rPr>
      </w:pPr>
    </w:p>
    <w:tbl>
      <w:tblPr>
        <w:tblW w:w="431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7"/>
        <w:gridCol w:w="4402"/>
      </w:tblGrid>
      <w:tr w:rsidR="00B82268" w:rsidRPr="00B82268" w:rsidTr="00B82268">
        <w:trPr>
          <w:trHeight w:hRule="exact" w:val="259"/>
        </w:trPr>
        <w:tc>
          <w:tcPr>
            <w:tcW w:w="2335" w:type="pct"/>
            <w:shd w:val="clear" w:color="auto" w:fill="auto"/>
          </w:tcPr>
          <w:p w:rsidR="00B82268" w:rsidRPr="00B82268" w:rsidRDefault="00B82268" w:rsidP="00B82268">
            <w:pPr>
              <w:spacing w:after="0" w:line="274" w:lineRule="exact"/>
              <w:ind w:left="5" w:right="-22" w:firstLine="5"/>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color w:val="000000"/>
                <w:spacing w:val="-3"/>
                <w:sz w:val="24"/>
                <w:szCs w:val="24"/>
                <w:lang w:eastAsia="ru-RU"/>
              </w:rPr>
              <w:t>Населенные пункты</w:t>
            </w:r>
          </w:p>
        </w:tc>
        <w:tc>
          <w:tcPr>
            <w:tcW w:w="2665" w:type="pct"/>
            <w:shd w:val="clear" w:color="auto" w:fill="auto"/>
          </w:tcPr>
          <w:p w:rsidR="00B82268" w:rsidRPr="00B82268" w:rsidRDefault="00B82268" w:rsidP="00B82268">
            <w:pPr>
              <w:spacing w:after="0" w:line="269" w:lineRule="exact"/>
              <w:ind w:right="-22" w:firstLine="10"/>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color w:val="000000"/>
                <w:spacing w:val="2"/>
                <w:sz w:val="24"/>
                <w:szCs w:val="24"/>
                <w:lang w:eastAsia="ru-RU"/>
              </w:rPr>
              <w:t xml:space="preserve">Расстояние </w:t>
            </w:r>
            <w:proofErr w:type="gramStart"/>
            <w:r w:rsidRPr="00B82268">
              <w:rPr>
                <w:rFonts w:ascii="Times New Roman" w:eastAsia="Times New Roman" w:hAnsi="Times New Roman" w:cs="Times New Roman"/>
                <w:color w:val="000000"/>
                <w:spacing w:val="2"/>
                <w:sz w:val="24"/>
                <w:szCs w:val="24"/>
                <w:lang w:eastAsia="ru-RU"/>
              </w:rPr>
              <w:t>до</w:t>
            </w:r>
            <w:proofErr w:type="gramEnd"/>
            <w:r w:rsidRPr="00B82268">
              <w:rPr>
                <w:rFonts w:ascii="Times New Roman" w:eastAsia="Times New Roman" w:hAnsi="Times New Roman" w:cs="Times New Roman"/>
                <w:color w:val="000000"/>
                <w:spacing w:val="2"/>
                <w:sz w:val="24"/>
                <w:szCs w:val="24"/>
                <w:lang w:eastAsia="ru-RU"/>
              </w:rPr>
              <w:t xml:space="preserve"> </w:t>
            </w:r>
            <w:proofErr w:type="gramStart"/>
            <w:r w:rsidRPr="00B82268">
              <w:rPr>
                <w:rFonts w:ascii="Times New Roman" w:eastAsia="Times New Roman" w:hAnsi="Times New Roman" w:cs="Times New Roman"/>
                <w:sz w:val="24"/>
                <w:szCs w:val="24"/>
                <w:lang w:eastAsia="ru-RU"/>
              </w:rPr>
              <w:t>с</w:t>
            </w:r>
            <w:proofErr w:type="gramEnd"/>
            <w:r w:rsidRPr="00B82268">
              <w:rPr>
                <w:rFonts w:ascii="Times New Roman" w:eastAsia="Times New Roman" w:hAnsi="Times New Roman" w:cs="Times New Roman"/>
                <w:sz w:val="24"/>
                <w:szCs w:val="24"/>
                <w:lang w:eastAsia="ru-RU"/>
              </w:rPr>
              <w:t xml:space="preserve">. </w:t>
            </w:r>
            <w:proofErr w:type="spellStart"/>
            <w:r w:rsidRPr="00B82268">
              <w:rPr>
                <w:rFonts w:ascii="Times New Roman" w:eastAsia="Times New Roman" w:hAnsi="Times New Roman" w:cs="Times New Roman"/>
                <w:sz w:val="24"/>
                <w:szCs w:val="24"/>
                <w:lang w:eastAsia="ru-RU"/>
              </w:rPr>
              <w:t>Кано</w:t>
            </w:r>
            <w:proofErr w:type="spellEnd"/>
            <w:r w:rsidRPr="00B82268">
              <w:rPr>
                <w:rFonts w:ascii="Times New Roman" w:eastAsia="Times New Roman" w:hAnsi="Times New Roman" w:cs="Times New Roman"/>
                <w:sz w:val="24"/>
                <w:szCs w:val="24"/>
                <w:lang w:eastAsia="ru-RU"/>
              </w:rPr>
              <w:t xml:space="preserve"> </w:t>
            </w:r>
            <w:r w:rsidRPr="00B82268">
              <w:rPr>
                <w:rFonts w:ascii="Times New Roman" w:eastAsia="Times New Roman" w:hAnsi="Times New Roman" w:cs="Times New Roman"/>
                <w:color w:val="000000"/>
                <w:spacing w:val="-1"/>
                <w:sz w:val="24"/>
                <w:szCs w:val="24"/>
                <w:lang w:eastAsia="ru-RU"/>
              </w:rPr>
              <w:t xml:space="preserve"> км</w:t>
            </w:r>
          </w:p>
        </w:tc>
      </w:tr>
      <w:tr w:rsidR="00B82268" w:rsidRPr="00B82268" w:rsidTr="00B82268">
        <w:trPr>
          <w:trHeight w:val="129"/>
        </w:trPr>
        <w:tc>
          <w:tcPr>
            <w:tcW w:w="2335" w:type="pct"/>
            <w:shd w:val="clear" w:color="auto" w:fill="auto"/>
          </w:tcPr>
          <w:p w:rsidR="00B82268" w:rsidRPr="00B82268" w:rsidRDefault="00B82268" w:rsidP="00B82268">
            <w:pPr>
              <w:spacing w:after="0" w:line="274" w:lineRule="exact"/>
              <w:ind w:left="5" w:right="-22" w:firstLine="5"/>
              <w:jc w:val="center"/>
              <w:rPr>
                <w:rFonts w:ascii="Times New Roman" w:eastAsia="Times New Roman" w:hAnsi="Times New Roman" w:cs="Times New Roman"/>
                <w:color w:val="000000"/>
                <w:spacing w:val="-3"/>
                <w:sz w:val="24"/>
                <w:szCs w:val="24"/>
                <w:lang w:eastAsia="ru-RU"/>
              </w:rPr>
            </w:pPr>
            <w:r w:rsidRPr="00B82268">
              <w:rPr>
                <w:rFonts w:ascii="Times New Roman" w:eastAsia="Times New Roman" w:hAnsi="Times New Roman" w:cs="Times New Roman"/>
                <w:sz w:val="24"/>
                <w:szCs w:val="24"/>
                <w:lang w:eastAsia="ru-RU"/>
              </w:rPr>
              <w:t xml:space="preserve">Село </w:t>
            </w:r>
            <w:proofErr w:type="gramStart"/>
            <w:r w:rsidRPr="00B82268">
              <w:rPr>
                <w:rFonts w:ascii="Times New Roman" w:eastAsia="Times New Roman" w:hAnsi="Times New Roman" w:cs="Times New Roman"/>
                <w:sz w:val="24"/>
                <w:szCs w:val="24"/>
                <w:lang w:eastAsia="ru-RU"/>
              </w:rPr>
              <w:t>Верхний</w:t>
            </w:r>
            <w:proofErr w:type="gramEnd"/>
            <w:r w:rsidRPr="00B82268">
              <w:rPr>
                <w:rFonts w:ascii="Times New Roman" w:eastAsia="Times New Roman" w:hAnsi="Times New Roman" w:cs="Times New Roman"/>
                <w:sz w:val="24"/>
                <w:szCs w:val="24"/>
                <w:lang w:eastAsia="ru-RU"/>
              </w:rPr>
              <w:t xml:space="preserve"> Еруслан</w:t>
            </w:r>
          </w:p>
        </w:tc>
        <w:tc>
          <w:tcPr>
            <w:tcW w:w="2665" w:type="pct"/>
            <w:shd w:val="clear" w:color="auto" w:fill="auto"/>
          </w:tcPr>
          <w:p w:rsidR="00B82268" w:rsidRPr="00B82268" w:rsidRDefault="00B82268" w:rsidP="00B82268">
            <w:pPr>
              <w:spacing w:after="0" w:line="269" w:lineRule="exact"/>
              <w:ind w:right="-22" w:firstLine="10"/>
              <w:jc w:val="center"/>
              <w:rPr>
                <w:rFonts w:ascii="Times New Roman" w:eastAsia="Times New Roman" w:hAnsi="Times New Roman" w:cs="Times New Roman"/>
                <w:color w:val="000000"/>
                <w:spacing w:val="2"/>
                <w:sz w:val="24"/>
                <w:szCs w:val="24"/>
                <w:lang w:eastAsia="ru-RU"/>
              </w:rPr>
            </w:pPr>
            <w:r w:rsidRPr="00B82268">
              <w:rPr>
                <w:rFonts w:ascii="Times New Roman" w:eastAsia="Times New Roman" w:hAnsi="Times New Roman" w:cs="Times New Roman"/>
                <w:color w:val="000000"/>
                <w:spacing w:val="2"/>
                <w:sz w:val="24"/>
                <w:szCs w:val="24"/>
                <w:lang w:eastAsia="ru-RU"/>
              </w:rPr>
              <w:t>12</w:t>
            </w:r>
          </w:p>
        </w:tc>
      </w:tr>
      <w:tr w:rsidR="00B82268" w:rsidRPr="00B82268" w:rsidTr="00B82268">
        <w:tc>
          <w:tcPr>
            <w:tcW w:w="2335" w:type="pct"/>
            <w:shd w:val="clear" w:color="auto" w:fill="auto"/>
          </w:tcPr>
          <w:p w:rsidR="00B82268" w:rsidRPr="00B82268" w:rsidRDefault="00B82268" w:rsidP="00B82268">
            <w:pPr>
              <w:spacing w:after="0" w:line="254" w:lineRule="exact"/>
              <w:ind w:right="-22" w:hanging="10"/>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          Село </w:t>
            </w:r>
            <w:proofErr w:type="spellStart"/>
            <w:r w:rsidRPr="00B82268">
              <w:rPr>
                <w:rFonts w:ascii="Times New Roman" w:eastAsia="Times New Roman" w:hAnsi="Times New Roman" w:cs="Times New Roman"/>
                <w:sz w:val="24"/>
                <w:szCs w:val="24"/>
                <w:lang w:eastAsia="ru-RU"/>
              </w:rPr>
              <w:t>Суетиновка</w:t>
            </w:r>
            <w:proofErr w:type="spellEnd"/>
          </w:p>
        </w:tc>
        <w:tc>
          <w:tcPr>
            <w:tcW w:w="2665" w:type="pct"/>
            <w:shd w:val="clear" w:color="auto" w:fill="auto"/>
          </w:tcPr>
          <w:p w:rsidR="00B82268" w:rsidRPr="00B82268" w:rsidRDefault="00B82268" w:rsidP="00B82268">
            <w:pPr>
              <w:spacing w:after="0" w:line="240" w:lineRule="auto"/>
              <w:ind w:right="-22"/>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8</w:t>
            </w:r>
          </w:p>
        </w:tc>
      </w:tr>
    </w:tbl>
    <w:p w:rsidR="00B82268" w:rsidRPr="00B82268" w:rsidRDefault="00B82268" w:rsidP="00B82268">
      <w:pPr>
        <w:spacing w:after="0" w:line="240" w:lineRule="auto"/>
        <w:ind w:left="60" w:firstLine="540"/>
        <w:jc w:val="both"/>
        <w:rPr>
          <w:rFonts w:ascii="Times New Roman" w:eastAsia="Times New Roman" w:hAnsi="Times New Roman" w:cs="Times New Roman"/>
          <w:sz w:val="16"/>
          <w:szCs w:val="16"/>
          <w:lang w:eastAsia="ru-RU"/>
        </w:rPr>
      </w:pP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lastRenderedPageBreak/>
        <w:t xml:space="preserve">Населенные пункты </w:t>
      </w:r>
      <w:proofErr w:type="spellStart"/>
      <w:r w:rsidRPr="00B82268">
        <w:rPr>
          <w:rFonts w:ascii="Times New Roman" w:eastAsia="Times New Roman" w:hAnsi="Times New Roman" w:cs="Times New Roman"/>
          <w:lang w:eastAsia="ru-RU"/>
        </w:rPr>
        <w:t>Кановского</w:t>
      </w:r>
      <w:proofErr w:type="spellEnd"/>
      <w:r w:rsidRPr="00B82268">
        <w:rPr>
          <w:rFonts w:ascii="Times New Roman" w:eastAsia="Times New Roman" w:hAnsi="Times New Roman" w:cs="Times New Roman"/>
          <w:lang w:eastAsia="ru-RU"/>
        </w:rPr>
        <w:t xml:space="preserve">   сельского поселения</w:t>
      </w:r>
      <w:r w:rsidRPr="00B82268">
        <w:rPr>
          <w:rFonts w:ascii="Times New Roman" w:eastAsia="Times New Roman" w:hAnsi="Times New Roman" w:cs="Calibri"/>
          <w:lang w:eastAsia="ru-RU"/>
        </w:rPr>
        <w:t xml:space="preserve"> </w:t>
      </w:r>
      <w:r w:rsidRPr="00B82268">
        <w:rPr>
          <w:rFonts w:ascii="Times New Roman" w:eastAsia="Times New Roman" w:hAnsi="Times New Roman" w:cs="Calibri"/>
          <w:sz w:val="24"/>
          <w:szCs w:val="24"/>
          <w:lang w:eastAsia="ru-RU"/>
        </w:rPr>
        <w:t>сформированы застройкой усадебного типа с нечетко выраженной прямоугольной структурой улично-дорожной сети, обусловленной природным и историческим факторами.</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Основными транспортными артериями в поселке являются главные улицы и основные улицы в жилой застройке. Такими улицами являются: в селе </w:t>
      </w:r>
      <w:proofErr w:type="spellStart"/>
      <w:r w:rsidRPr="00B82268">
        <w:rPr>
          <w:rFonts w:ascii="Times New Roman" w:eastAsia="Times New Roman" w:hAnsi="Times New Roman" w:cs="Calibri"/>
          <w:sz w:val="24"/>
          <w:szCs w:val="24"/>
          <w:lang w:eastAsia="ru-RU"/>
        </w:rPr>
        <w:t>Кан</w:t>
      </w:r>
      <w:proofErr w:type="gramStart"/>
      <w:r w:rsidRPr="00B82268">
        <w:rPr>
          <w:rFonts w:ascii="Times New Roman" w:eastAsia="Times New Roman" w:hAnsi="Times New Roman" w:cs="Calibri"/>
          <w:sz w:val="24"/>
          <w:szCs w:val="24"/>
          <w:lang w:eastAsia="ru-RU"/>
        </w:rPr>
        <w:t>о</w:t>
      </w:r>
      <w:proofErr w:type="spellEnd"/>
      <w:r w:rsidRPr="00B82268">
        <w:rPr>
          <w:rFonts w:ascii="Times New Roman" w:eastAsia="Times New Roman" w:hAnsi="Times New Roman" w:cs="Calibri"/>
          <w:sz w:val="24"/>
          <w:szCs w:val="24"/>
          <w:lang w:eastAsia="ru-RU"/>
        </w:rPr>
        <w:t>–</w:t>
      </w:r>
      <w:proofErr w:type="gramEnd"/>
      <w:r w:rsidRPr="00B82268">
        <w:rPr>
          <w:rFonts w:ascii="Times New Roman" w:eastAsia="Times New Roman" w:hAnsi="Times New Roman" w:cs="Calibri"/>
          <w:sz w:val="24"/>
          <w:szCs w:val="24"/>
          <w:lang w:eastAsia="ru-RU"/>
        </w:rPr>
        <w:t xml:space="preserve"> </w:t>
      </w:r>
      <w:proofErr w:type="spellStart"/>
      <w:r w:rsidRPr="00B82268">
        <w:rPr>
          <w:rFonts w:ascii="Times New Roman" w:eastAsia="Times New Roman" w:hAnsi="Times New Roman" w:cs="Calibri"/>
          <w:sz w:val="24"/>
          <w:szCs w:val="24"/>
          <w:lang w:eastAsia="ru-RU"/>
        </w:rPr>
        <w:t>ул</w:t>
      </w:r>
      <w:proofErr w:type="spellEnd"/>
      <w:r w:rsidRPr="00B82268">
        <w:rPr>
          <w:rFonts w:ascii="Times New Roman" w:eastAsia="Times New Roman" w:hAnsi="Times New Roman" w:cs="Calibri"/>
          <w:sz w:val="24"/>
          <w:szCs w:val="24"/>
          <w:lang w:eastAsia="ru-RU"/>
        </w:rPr>
        <w:t xml:space="preserve"> . Ленина, Московская, Советская, Волжская, Октябрьская, Мира, Набережная, Победы. Данные улицы обеспечивают связь внутри жилых территорий и с главными улицами по направлениям с интенсивным движением.</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Основные маршруты движения грузовых и транзитных потоков в населенных пунктах на сегодняшний день проходят по поселковым дорогам, а также по центральным улицам. Интенсивность грузового транспорта незначительная. Транзитное движение транспорта осуществляется через все населенные пункты.</w:t>
      </w:r>
    </w:p>
    <w:p w:rsidR="00B82268" w:rsidRPr="00B82268" w:rsidRDefault="00B82268" w:rsidP="00B82268">
      <w:pPr>
        <w:spacing w:after="0" w:line="240" w:lineRule="auto"/>
        <w:ind w:firstLine="567"/>
        <w:jc w:val="both"/>
        <w:rPr>
          <w:rFonts w:ascii="Times New Roman" w:eastAsia="Times New Roman" w:hAnsi="Times New Roman" w:cs="Calibri"/>
          <w:sz w:val="16"/>
          <w:szCs w:val="16"/>
          <w:lang w:eastAsia="ru-RU"/>
        </w:rPr>
      </w:pP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Таблица 2. Перечень автомобильных дорог общего пользования местного значения, в границах </w:t>
      </w:r>
      <w:proofErr w:type="spellStart"/>
      <w:r w:rsidRPr="00B82268">
        <w:rPr>
          <w:rFonts w:ascii="Times New Roman" w:eastAsia="Times New Roman" w:hAnsi="Times New Roman" w:cs="Times New Roman"/>
          <w:lang w:eastAsia="ru-RU"/>
        </w:rPr>
        <w:t>Кановского</w:t>
      </w:r>
      <w:proofErr w:type="spellEnd"/>
      <w:r w:rsidRPr="00B82268">
        <w:rPr>
          <w:rFonts w:ascii="Times New Roman" w:eastAsia="Times New Roman" w:hAnsi="Times New Roman" w:cs="Times New Roman"/>
          <w:lang w:eastAsia="ru-RU"/>
        </w:rPr>
        <w:t xml:space="preserve">   сельского поселения.</w:t>
      </w:r>
    </w:p>
    <w:p w:rsidR="00B82268" w:rsidRPr="00B82268" w:rsidRDefault="00B82268" w:rsidP="00B82268">
      <w:pPr>
        <w:spacing w:after="0" w:line="240" w:lineRule="auto"/>
        <w:ind w:firstLine="284"/>
        <w:rPr>
          <w:rFonts w:ascii="Times New Roman" w:eastAsia="Times New Roman" w:hAnsi="Times New Roman" w:cs="Calibri"/>
          <w:sz w:val="16"/>
          <w:szCs w:val="16"/>
          <w:lang w:eastAsia="ru-RU"/>
        </w:rPr>
      </w:pPr>
      <w:bookmarkStart w:id="2" w:name="_GoBack"/>
      <w:bookmarkEnd w:id="2"/>
    </w:p>
    <w:tbl>
      <w:tblPr>
        <w:tblpPr w:leftFromText="180" w:rightFromText="180" w:vertAnchor="text" w:tblpXSpec="center"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
        <w:gridCol w:w="3401"/>
        <w:gridCol w:w="1803"/>
        <w:gridCol w:w="3501"/>
      </w:tblGrid>
      <w:tr w:rsidR="00B82268" w:rsidRPr="00B82268" w:rsidTr="00B82268">
        <w:trPr>
          <w:trHeight w:val="419"/>
        </w:trPr>
        <w:tc>
          <w:tcPr>
            <w:tcW w:w="45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 xml:space="preserve">№ </w:t>
            </w:r>
            <w:proofErr w:type="spellStart"/>
            <w:r w:rsidRPr="00B82268">
              <w:rPr>
                <w:rFonts w:ascii="Times New Roman" w:eastAsia="Times New Roman" w:hAnsi="Times New Roman" w:cs="Times New Roman"/>
                <w:lang w:eastAsia="ru-RU"/>
              </w:rPr>
              <w:t>п.п</w:t>
            </w:r>
            <w:proofErr w:type="spellEnd"/>
            <w:r w:rsidRPr="00B82268">
              <w:rPr>
                <w:rFonts w:ascii="Times New Roman" w:eastAsia="Times New Roman" w:hAnsi="Times New Roman" w:cs="Times New Roman"/>
                <w:lang w:eastAsia="ru-RU"/>
              </w:rPr>
              <w:t>.</w:t>
            </w:r>
          </w:p>
        </w:tc>
        <w:tc>
          <w:tcPr>
            <w:tcW w:w="1777"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Наименование автомобильных дорог</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 xml:space="preserve">Протяженность, </w:t>
            </w:r>
            <w:proofErr w:type="gramStart"/>
            <w:r w:rsidRPr="00B82268">
              <w:rPr>
                <w:rFonts w:ascii="Times New Roman" w:eastAsia="Times New Roman" w:hAnsi="Times New Roman" w:cs="Times New Roman"/>
                <w:lang w:eastAsia="ru-RU"/>
              </w:rPr>
              <w:t>км</w:t>
            </w:r>
            <w:proofErr w:type="gramEnd"/>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Присваиваемые идентификационные номера</w:t>
            </w:r>
          </w:p>
        </w:tc>
      </w:tr>
      <w:tr w:rsidR="00B82268" w:rsidRPr="00B82268" w:rsidTr="00B82268">
        <w:tc>
          <w:tcPr>
            <w:tcW w:w="5000" w:type="pct"/>
            <w:gridSpan w:val="4"/>
            <w:shd w:val="clear" w:color="auto" w:fill="auto"/>
          </w:tcPr>
          <w:p w:rsidR="00B82268" w:rsidRPr="00B82268" w:rsidRDefault="00B82268" w:rsidP="00B82268">
            <w:pPr>
              <w:spacing w:after="0" w:line="240" w:lineRule="auto"/>
              <w:jc w:val="both"/>
              <w:rPr>
                <w:rFonts w:ascii="Times New Roman" w:eastAsia="Times New Roman" w:hAnsi="Times New Roman" w:cs="Times New Roman"/>
                <w:b/>
                <w:lang w:eastAsia="ru-RU"/>
              </w:rPr>
            </w:pPr>
            <w:r w:rsidRPr="00B82268">
              <w:rPr>
                <w:rFonts w:ascii="Times New Roman" w:eastAsia="Times New Roman" w:hAnsi="Times New Roman" w:cs="Times New Roman"/>
                <w:b/>
                <w:lang w:eastAsia="ru-RU"/>
              </w:rPr>
              <w:t xml:space="preserve">село </w:t>
            </w:r>
            <w:proofErr w:type="spellStart"/>
            <w:r w:rsidRPr="00B82268">
              <w:rPr>
                <w:rFonts w:ascii="Times New Roman" w:eastAsia="Times New Roman" w:hAnsi="Times New Roman" w:cs="Times New Roman"/>
                <w:b/>
                <w:lang w:eastAsia="ru-RU"/>
              </w:rPr>
              <w:t>Кано</w:t>
            </w:r>
            <w:proofErr w:type="spellEnd"/>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w:t>
            </w:r>
          </w:p>
        </w:tc>
        <w:tc>
          <w:tcPr>
            <w:tcW w:w="1777"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Calibri" w:eastAsia="Times New Roman" w:hAnsi="Calibri" w:cs="Calibri"/>
                <w:lang w:eastAsia="ru-RU"/>
              </w:rPr>
              <w:t xml:space="preserve">  ул. Набережная д.№2 по </w:t>
            </w:r>
            <w:proofErr w:type="spellStart"/>
            <w:proofErr w:type="gramStart"/>
            <w:r w:rsidRPr="00B82268">
              <w:rPr>
                <w:rFonts w:ascii="Calibri" w:eastAsia="Times New Roman" w:hAnsi="Calibri" w:cs="Calibri"/>
                <w:lang w:eastAsia="ru-RU"/>
              </w:rPr>
              <w:t>ул</w:t>
            </w:r>
            <w:proofErr w:type="spellEnd"/>
            <w:proofErr w:type="gramEnd"/>
            <w:r w:rsidRPr="00B82268">
              <w:rPr>
                <w:rFonts w:ascii="Calibri" w:eastAsia="Times New Roman" w:hAnsi="Calibri" w:cs="Calibri"/>
                <w:lang w:eastAsia="ru-RU"/>
              </w:rPr>
              <w:t xml:space="preserve"> </w:t>
            </w:r>
            <w:proofErr w:type="spellStart"/>
            <w:r w:rsidRPr="00B82268">
              <w:rPr>
                <w:rFonts w:ascii="Calibri" w:eastAsia="Times New Roman" w:hAnsi="Calibri" w:cs="Calibri"/>
                <w:lang w:eastAsia="ru-RU"/>
              </w:rPr>
              <w:t>Набережная,д</w:t>
            </w:r>
            <w:proofErr w:type="spellEnd"/>
            <w:r w:rsidRPr="00B82268">
              <w:rPr>
                <w:rFonts w:ascii="Calibri" w:eastAsia="Times New Roman" w:hAnsi="Calibri" w:cs="Calibri"/>
                <w:lang w:eastAsia="ru-RU"/>
              </w:rPr>
              <w:t>.№ 8</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0,088</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07</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2</w:t>
            </w:r>
          </w:p>
        </w:tc>
        <w:tc>
          <w:tcPr>
            <w:tcW w:w="1777"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.М</w:t>
            </w:r>
            <w:proofErr w:type="gramEnd"/>
            <w:r w:rsidRPr="00B82268">
              <w:rPr>
                <w:rFonts w:ascii="Calibri" w:eastAsia="Times New Roman" w:hAnsi="Calibri" w:cs="Calibri"/>
                <w:lang w:eastAsia="ru-RU"/>
              </w:rPr>
              <w:t>ира</w:t>
            </w:r>
            <w:proofErr w:type="spellEnd"/>
            <w:r w:rsidRPr="00B82268">
              <w:rPr>
                <w:rFonts w:ascii="Calibri" w:eastAsia="Times New Roman" w:hAnsi="Calibri" w:cs="Calibri"/>
                <w:lang w:eastAsia="ru-RU"/>
              </w:rPr>
              <w:t xml:space="preserve"> № 1 по </w:t>
            </w:r>
            <w:proofErr w:type="spellStart"/>
            <w:r w:rsidRPr="00B82268">
              <w:rPr>
                <w:rFonts w:ascii="Calibri" w:eastAsia="Times New Roman" w:hAnsi="Calibri" w:cs="Calibri"/>
                <w:lang w:eastAsia="ru-RU"/>
              </w:rPr>
              <w:t>ул.Мира</w:t>
            </w:r>
            <w:proofErr w:type="spellEnd"/>
            <w:r w:rsidRPr="00B82268">
              <w:rPr>
                <w:rFonts w:ascii="Calibri" w:eastAsia="Times New Roman" w:hAnsi="Calibri" w:cs="Calibri"/>
                <w:lang w:eastAsia="ru-RU"/>
              </w:rPr>
              <w:t xml:space="preserve"> № 15</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0,328</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08</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3</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.П</w:t>
            </w:r>
            <w:proofErr w:type="gramEnd"/>
            <w:r w:rsidRPr="00B82268">
              <w:rPr>
                <w:rFonts w:ascii="Calibri" w:eastAsia="Times New Roman" w:hAnsi="Calibri" w:cs="Calibri"/>
                <w:lang w:eastAsia="ru-RU"/>
              </w:rPr>
              <w:t>обеда</w:t>
            </w:r>
            <w:proofErr w:type="spellEnd"/>
            <w:r w:rsidRPr="00B82268">
              <w:rPr>
                <w:rFonts w:ascii="Calibri" w:eastAsia="Times New Roman" w:hAnsi="Calibri" w:cs="Calibri"/>
                <w:lang w:eastAsia="ru-RU"/>
              </w:rPr>
              <w:t xml:space="preserve"> д.№ 1 по </w:t>
            </w:r>
            <w:proofErr w:type="spellStart"/>
            <w:r w:rsidRPr="00B82268">
              <w:rPr>
                <w:rFonts w:ascii="Calibri" w:eastAsia="Times New Roman" w:hAnsi="Calibri" w:cs="Calibri"/>
                <w:lang w:eastAsia="ru-RU"/>
              </w:rPr>
              <w:t>ул.Победа</w:t>
            </w:r>
            <w:proofErr w:type="spellEnd"/>
            <w:r w:rsidRPr="00B82268">
              <w:rPr>
                <w:rFonts w:ascii="Calibri" w:eastAsia="Times New Roman" w:hAnsi="Calibri" w:cs="Calibri"/>
                <w:lang w:eastAsia="ru-RU"/>
              </w:rPr>
              <w:t xml:space="preserve"> д.№ 7</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0.127</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09</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4</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.Л</w:t>
            </w:r>
            <w:proofErr w:type="gramEnd"/>
            <w:r w:rsidRPr="00B82268">
              <w:rPr>
                <w:rFonts w:ascii="Calibri" w:eastAsia="Times New Roman" w:hAnsi="Calibri" w:cs="Calibri"/>
                <w:lang w:eastAsia="ru-RU"/>
              </w:rPr>
              <w:t>енина</w:t>
            </w:r>
            <w:proofErr w:type="spellEnd"/>
            <w:r w:rsidRPr="00B82268">
              <w:rPr>
                <w:rFonts w:ascii="Calibri" w:eastAsia="Times New Roman" w:hAnsi="Calibri" w:cs="Calibri"/>
                <w:lang w:eastAsia="ru-RU"/>
              </w:rPr>
              <w:t xml:space="preserve">, д № 28 до </w:t>
            </w:r>
            <w:proofErr w:type="spellStart"/>
            <w:r w:rsidRPr="00B82268">
              <w:rPr>
                <w:rFonts w:ascii="Calibri" w:eastAsia="Times New Roman" w:hAnsi="Calibri" w:cs="Calibri"/>
                <w:lang w:eastAsia="ru-RU"/>
              </w:rPr>
              <w:t>ул.Победа</w:t>
            </w:r>
            <w:proofErr w:type="spellEnd"/>
            <w:r w:rsidRPr="00B82268">
              <w:rPr>
                <w:rFonts w:ascii="Calibri" w:eastAsia="Times New Roman" w:hAnsi="Calibri" w:cs="Calibri"/>
                <w:lang w:eastAsia="ru-RU"/>
              </w:rPr>
              <w:t xml:space="preserve">  д.№ 9</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0,087</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10</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5</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ул. Октябрьская, № 2 по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.О</w:t>
            </w:r>
            <w:proofErr w:type="gramEnd"/>
            <w:r w:rsidRPr="00B82268">
              <w:rPr>
                <w:rFonts w:ascii="Calibri" w:eastAsia="Times New Roman" w:hAnsi="Calibri" w:cs="Calibri"/>
                <w:lang w:eastAsia="ru-RU"/>
              </w:rPr>
              <w:t>ктябрьская</w:t>
            </w:r>
            <w:proofErr w:type="spellEnd"/>
            <w:r w:rsidRPr="00B82268">
              <w:rPr>
                <w:rFonts w:ascii="Calibri" w:eastAsia="Times New Roman" w:hAnsi="Calibri" w:cs="Calibri"/>
                <w:lang w:eastAsia="ru-RU"/>
              </w:rPr>
              <w:t>,№ 14</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0,292</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11</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6</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.С</w:t>
            </w:r>
            <w:proofErr w:type="gramEnd"/>
            <w:r w:rsidRPr="00B82268">
              <w:rPr>
                <w:rFonts w:ascii="Calibri" w:eastAsia="Times New Roman" w:hAnsi="Calibri" w:cs="Calibri"/>
                <w:lang w:eastAsia="ru-RU"/>
              </w:rPr>
              <w:t>оветская</w:t>
            </w:r>
            <w:proofErr w:type="spellEnd"/>
            <w:r w:rsidRPr="00B82268">
              <w:rPr>
                <w:rFonts w:ascii="Calibri" w:eastAsia="Times New Roman" w:hAnsi="Calibri" w:cs="Calibri"/>
                <w:lang w:eastAsia="ru-RU"/>
              </w:rPr>
              <w:t xml:space="preserve">, № 1 по </w:t>
            </w:r>
            <w:proofErr w:type="spellStart"/>
            <w:r w:rsidRPr="00B82268">
              <w:rPr>
                <w:rFonts w:ascii="Calibri" w:eastAsia="Times New Roman" w:hAnsi="Calibri" w:cs="Calibri"/>
                <w:lang w:eastAsia="ru-RU"/>
              </w:rPr>
              <w:t>ул.Советская</w:t>
            </w:r>
            <w:proofErr w:type="spellEnd"/>
            <w:r w:rsidRPr="00B82268">
              <w:rPr>
                <w:rFonts w:ascii="Calibri" w:eastAsia="Times New Roman" w:hAnsi="Calibri" w:cs="Calibri"/>
                <w:lang w:eastAsia="ru-RU"/>
              </w:rPr>
              <w:t>, № 19</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0,480</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12</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7</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.З</w:t>
            </w:r>
            <w:proofErr w:type="gramEnd"/>
            <w:r w:rsidRPr="00B82268">
              <w:rPr>
                <w:rFonts w:ascii="Calibri" w:eastAsia="Times New Roman" w:hAnsi="Calibri" w:cs="Calibri"/>
                <w:lang w:eastAsia="ru-RU"/>
              </w:rPr>
              <w:t>аречная</w:t>
            </w:r>
            <w:proofErr w:type="spellEnd"/>
            <w:r w:rsidRPr="00B82268">
              <w:rPr>
                <w:rFonts w:ascii="Calibri" w:eastAsia="Times New Roman" w:hAnsi="Calibri" w:cs="Calibri"/>
                <w:lang w:eastAsia="ru-RU"/>
              </w:rPr>
              <w:t>, № 2 до автодороги Старая Полтавка – Гмелинка</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2,310</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13</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8</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 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.Л</w:t>
            </w:r>
            <w:proofErr w:type="gramEnd"/>
            <w:r w:rsidRPr="00B82268">
              <w:rPr>
                <w:rFonts w:ascii="Calibri" w:eastAsia="Times New Roman" w:hAnsi="Calibri" w:cs="Calibri"/>
                <w:lang w:eastAsia="ru-RU"/>
              </w:rPr>
              <w:t>енина</w:t>
            </w:r>
            <w:proofErr w:type="spellEnd"/>
            <w:r w:rsidRPr="00B82268">
              <w:rPr>
                <w:rFonts w:ascii="Calibri" w:eastAsia="Times New Roman" w:hAnsi="Calibri" w:cs="Calibri"/>
                <w:lang w:eastAsia="ru-RU"/>
              </w:rPr>
              <w:t xml:space="preserve"> № 1 на восток 700 м</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0,700</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14</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9</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.М</w:t>
            </w:r>
            <w:proofErr w:type="gramEnd"/>
            <w:r w:rsidRPr="00B82268">
              <w:rPr>
                <w:rFonts w:ascii="Calibri" w:eastAsia="Times New Roman" w:hAnsi="Calibri" w:cs="Calibri"/>
                <w:lang w:eastAsia="ru-RU"/>
              </w:rPr>
              <w:t>осковская</w:t>
            </w:r>
            <w:proofErr w:type="spellEnd"/>
            <w:r w:rsidRPr="00B82268">
              <w:rPr>
                <w:rFonts w:ascii="Calibri" w:eastAsia="Times New Roman" w:hAnsi="Calibri" w:cs="Calibri"/>
                <w:lang w:eastAsia="ru-RU"/>
              </w:rPr>
              <w:t xml:space="preserve"> № 1  на юг 715 м</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0,715</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15</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10</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.В</w:t>
            </w:r>
            <w:proofErr w:type="gramEnd"/>
            <w:r w:rsidRPr="00B82268">
              <w:rPr>
                <w:rFonts w:ascii="Calibri" w:eastAsia="Times New Roman" w:hAnsi="Calibri" w:cs="Calibri"/>
                <w:lang w:eastAsia="ru-RU"/>
              </w:rPr>
              <w:t>олжская</w:t>
            </w:r>
            <w:proofErr w:type="spellEnd"/>
            <w:r w:rsidRPr="00B82268">
              <w:rPr>
                <w:rFonts w:ascii="Calibri" w:eastAsia="Times New Roman" w:hAnsi="Calibri" w:cs="Calibri"/>
                <w:lang w:eastAsia="ru-RU"/>
              </w:rPr>
              <w:t xml:space="preserve"> № 1 на восток 610м</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0,610</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16</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11</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.П</w:t>
            </w:r>
            <w:proofErr w:type="gramEnd"/>
            <w:r w:rsidRPr="00B82268">
              <w:rPr>
                <w:rFonts w:ascii="Calibri" w:eastAsia="Times New Roman" w:hAnsi="Calibri" w:cs="Calibri"/>
                <w:lang w:eastAsia="ru-RU"/>
              </w:rPr>
              <w:t>обеда</w:t>
            </w:r>
            <w:proofErr w:type="spellEnd"/>
            <w:r w:rsidRPr="00B82268">
              <w:rPr>
                <w:rFonts w:ascii="Calibri" w:eastAsia="Times New Roman" w:hAnsi="Calibri" w:cs="Calibri"/>
                <w:lang w:eastAsia="ru-RU"/>
              </w:rPr>
              <w:t xml:space="preserve"> № 7 на юг 50 м</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0,050</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17</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12</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.Н</w:t>
            </w:r>
            <w:proofErr w:type="gramEnd"/>
            <w:r w:rsidRPr="00B82268">
              <w:rPr>
                <w:rFonts w:ascii="Calibri" w:eastAsia="Times New Roman" w:hAnsi="Calibri" w:cs="Calibri"/>
                <w:lang w:eastAsia="ru-RU"/>
              </w:rPr>
              <w:t>абережная</w:t>
            </w:r>
            <w:proofErr w:type="spellEnd"/>
            <w:r w:rsidRPr="00B82268">
              <w:rPr>
                <w:rFonts w:ascii="Calibri" w:eastAsia="Times New Roman" w:hAnsi="Calibri" w:cs="Calibri"/>
                <w:lang w:eastAsia="ru-RU"/>
              </w:rPr>
              <w:t xml:space="preserve"> № 8 до </w:t>
            </w:r>
            <w:proofErr w:type="spellStart"/>
            <w:r w:rsidRPr="00B82268">
              <w:rPr>
                <w:rFonts w:ascii="Calibri" w:eastAsia="Times New Roman" w:hAnsi="Calibri" w:cs="Calibri"/>
                <w:lang w:eastAsia="ru-RU"/>
              </w:rPr>
              <w:t>ул.Набережная</w:t>
            </w:r>
            <w:proofErr w:type="spellEnd"/>
            <w:r w:rsidRPr="00B82268">
              <w:rPr>
                <w:rFonts w:ascii="Calibri" w:eastAsia="Times New Roman" w:hAnsi="Calibri" w:cs="Calibri"/>
                <w:lang w:eastAsia="ru-RU"/>
              </w:rPr>
              <w:t xml:space="preserve"> № 18</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0,300</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18</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13</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.М</w:t>
            </w:r>
            <w:proofErr w:type="gramEnd"/>
            <w:r w:rsidRPr="00B82268">
              <w:rPr>
                <w:rFonts w:ascii="Calibri" w:eastAsia="Times New Roman" w:hAnsi="Calibri" w:cs="Calibri"/>
                <w:lang w:eastAsia="ru-RU"/>
              </w:rPr>
              <w:t>ира</w:t>
            </w:r>
            <w:proofErr w:type="spellEnd"/>
            <w:r w:rsidRPr="00B82268">
              <w:rPr>
                <w:rFonts w:ascii="Calibri" w:eastAsia="Times New Roman" w:hAnsi="Calibri" w:cs="Calibri"/>
                <w:lang w:eastAsia="ru-RU"/>
              </w:rPr>
              <w:t xml:space="preserve"> № 6 до </w:t>
            </w:r>
            <w:proofErr w:type="spellStart"/>
            <w:r w:rsidRPr="00B82268">
              <w:rPr>
                <w:rFonts w:ascii="Calibri" w:eastAsia="Times New Roman" w:hAnsi="Calibri" w:cs="Calibri"/>
                <w:lang w:eastAsia="ru-RU"/>
              </w:rPr>
              <w:t>ул.Мира</w:t>
            </w:r>
            <w:proofErr w:type="spellEnd"/>
            <w:r w:rsidRPr="00B82268">
              <w:rPr>
                <w:rFonts w:ascii="Calibri" w:eastAsia="Times New Roman" w:hAnsi="Calibri" w:cs="Calibri"/>
                <w:lang w:eastAsia="ru-RU"/>
              </w:rPr>
              <w:t xml:space="preserve"> № 16</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0,300</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19</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14</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.В</w:t>
            </w:r>
            <w:proofErr w:type="gramEnd"/>
            <w:r w:rsidRPr="00B82268">
              <w:rPr>
                <w:rFonts w:ascii="Calibri" w:eastAsia="Times New Roman" w:hAnsi="Calibri" w:cs="Calibri"/>
                <w:lang w:eastAsia="ru-RU"/>
              </w:rPr>
              <w:t>олжская</w:t>
            </w:r>
            <w:proofErr w:type="spellEnd"/>
            <w:r w:rsidRPr="00B82268">
              <w:rPr>
                <w:rFonts w:ascii="Calibri" w:eastAsia="Times New Roman" w:hAnsi="Calibri" w:cs="Calibri"/>
                <w:lang w:eastAsia="ru-RU"/>
              </w:rPr>
              <w:t xml:space="preserve"> № 2  на запад  920 м</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0,920</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18-252-824-ОП-МП20</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15</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пересечения автодороги </w:t>
            </w:r>
            <w:proofErr w:type="spellStart"/>
            <w:r w:rsidRPr="00B82268">
              <w:rPr>
                <w:rFonts w:ascii="Calibri" w:eastAsia="Times New Roman" w:hAnsi="Calibri" w:cs="Calibri"/>
                <w:lang w:eastAsia="ru-RU"/>
              </w:rPr>
              <w:t>Кано-Суетиновка</w:t>
            </w:r>
            <w:proofErr w:type="spellEnd"/>
            <w:r w:rsidRPr="00B82268">
              <w:rPr>
                <w:rFonts w:ascii="Calibri" w:eastAsia="Times New Roman" w:hAnsi="Calibri" w:cs="Calibri"/>
                <w:lang w:eastAsia="ru-RU"/>
              </w:rPr>
              <w:t xml:space="preserve"> с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.М</w:t>
            </w:r>
            <w:proofErr w:type="gramEnd"/>
            <w:r w:rsidRPr="00B82268">
              <w:rPr>
                <w:rFonts w:ascii="Calibri" w:eastAsia="Times New Roman" w:hAnsi="Calibri" w:cs="Calibri"/>
                <w:lang w:eastAsia="ru-RU"/>
              </w:rPr>
              <w:t>осковская</w:t>
            </w:r>
            <w:proofErr w:type="spellEnd"/>
            <w:r w:rsidRPr="00B82268">
              <w:rPr>
                <w:rFonts w:ascii="Calibri" w:eastAsia="Times New Roman" w:hAnsi="Calibri" w:cs="Calibri"/>
                <w:lang w:eastAsia="ru-RU"/>
              </w:rPr>
              <w:t xml:space="preserve"> на юго-восток 450 м</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0,450</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21</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p>
        </w:tc>
        <w:tc>
          <w:tcPr>
            <w:tcW w:w="1777"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Итого:</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7,757</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
        </w:tc>
      </w:tr>
      <w:tr w:rsidR="00B82268" w:rsidRPr="00B82268" w:rsidTr="00B82268">
        <w:tc>
          <w:tcPr>
            <w:tcW w:w="5000" w:type="pct"/>
            <w:gridSpan w:val="4"/>
            <w:shd w:val="clear" w:color="auto" w:fill="auto"/>
          </w:tcPr>
          <w:p w:rsidR="00B82268" w:rsidRPr="00B82268" w:rsidRDefault="00B82268" w:rsidP="00B82268">
            <w:pPr>
              <w:spacing w:after="0" w:line="240" w:lineRule="auto"/>
              <w:jc w:val="both"/>
              <w:rPr>
                <w:rFonts w:ascii="Times New Roman" w:eastAsia="Times New Roman" w:hAnsi="Times New Roman" w:cs="Times New Roman"/>
                <w:b/>
                <w:lang w:eastAsia="ru-RU"/>
              </w:rPr>
            </w:pPr>
            <w:r w:rsidRPr="00B82268">
              <w:rPr>
                <w:rFonts w:ascii="Times New Roman" w:eastAsia="Times New Roman" w:hAnsi="Times New Roman" w:cs="Times New Roman"/>
                <w:b/>
                <w:lang w:eastAsia="ru-RU"/>
              </w:rPr>
              <w:t xml:space="preserve">село </w:t>
            </w:r>
            <w:proofErr w:type="gramStart"/>
            <w:r w:rsidRPr="00B82268">
              <w:rPr>
                <w:rFonts w:ascii="Times New Roman" w:eastAsia="Times New Roman" w:hAnsi="Times New Roman" w:cs="Times New Roman"/>
                <w:b/>
                <w:lang w:eastAsia="ru-RU"/>
              </w:rPr>
              <w:t>Верхний</w:t>
            </w:r>
            <w:proofErr w:type="gramEnd"/>
            <w:r w:rsidRPr="00B82268">
              <w:rPr>
                <w:rFonts w:ascii="Times New Roman" w:eastAsia="Times New Roman" w:hAnsi="Times New Roman" w:cs="Times New Roman"/>
                <w:b/>
                <w:lang w:eastAsia="ru-RU"/>
              </w:rPr>
              <w:t xml:space="preserve"> Еруслан</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16</w:t>
            </w:r>
          </w:p>
        </w:tc>
        <w:tc>
          <w:tcPr>
            <w:tcW w:w="1777"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E30A7A">
              <w:rPr>
                <w:rFonts w:ascii="Calibri" w:eastAsia="Times New Roman" w:hAnsi="Calibri" w:cs="Calibri"/>
                <w:lang w:eastAsia="ru-RU"/>
              </w:rPr>
              <w:t xml:space="preserve">с. </w:t>
            </w:r>
            <w:proofErr w:type="spellStart"/>
            <w:r w:rsidRPr="00E30A7A">
              <w:rPr>
                <w:rFonts w:ascii="Calibri" w:eastAsia="Times New Roman" w:hAnsi="Calibri" w:cs="Calibri"/>
                <w:lang w:eastAsia="ru-RU"/>
              </w:rPr>
              <w:t>ул</w:t>
            </w:r>
            <w:proofErr w:type="gramStart"/>
            <w:r w:rsidRPr="00E30A7A">
              <w:rPr>
                <w:rFonts w:ascii="Calibri" w:eastAsia="Times New Roman" w:hAnsi="Calibri" w:cs="Calibri"/>
                <w:lang w:eastAsia="ru-RU"/>
              </w:rPr>
              <w:t>.Е</w:t>
            </w:r>
            <w:proofErr w:type="gramEnd"/>
            <w:r w:rsidRPr="00E30A7A">
              <w:rPr>
                <w:rFonts w:ascii="Calibri" w:eastAsia="Times New Roman" w:hAnsi="Calibri" w:cs="Calibri"/>
                <w:lang w:eastAsia="ru-RU"/>
              </w:rPr>
              <w:t>русланская</w:t>
            </w:r>
            <w:proofErr w:type="spellEnd"/>
            <w:r w:rsidRPr="00E30A7A">
              <w:rPr>
                <w:rFonts w:ascii="Calibri" w:eastAsia="Times New Roman" w:hAnsi="Calibri" w:cs="Calibri"/>
                <w:lang w:eastAsia="ru-RU"/>
              </w:rPr>
              <w:t xml:space="preserve"> №1 по </w:t>
            </w:r>
            <w:proofErr w:type="spellStart"/>
            <w:r w:rsidRPr="00E30A7A">
              <w:rPr>
                <w:rFonts w:ascii="Calibri" w:eastAsia="Times New Roman" w:hAnsi="Calibri" w:cs="Calibri"/>
                <w:lang w:eastAsia="ru-RU"/>
              </w:rPr>
              <w:t>ул.Ерусланская</w:t>
            </w:r>
            <w:proofErr w:type="spellEnd"/>
            <w:r w:rsidRPr="00E30A7A">
              <w:rPr>
                <w:rFonts w:ascii="Calibri" w:eastAsia="Times New Roman" w:hAnsi="Calibri" w:cs="Calibri"/>
                <w:lang w:eastAsia="ru-RU"/>
              </w:rPr>
              <w:t>, №22</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0,382</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01</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17</w:t>
            </w:r>
          </w:p>
        </w:tc>
        <w:tc>
          <w:tcPr>
            <w:tcW w:w="1777"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Calibri" w:eastAsia="Times New Roman" w:hAnsi="Calibri" w:cs="Calibri"/>
                <w:lang w:eastAsia="ru-RU"/>
              </w:rPr>
              <w:t xml:space="preserve">с ул.40 лет Победы,№1 по ул.40 </w:t>
            </w:r>
            <w:r w:rsidRPr="00B82268">
              <w:rPr>
                <w:rFonts w:ascii="Calibri" w:eastAsia="Times New Roman" w:hAnsi="Calibri" w:cs="Calibri"/>
                <w:lang w:eastAsia="ru-RU"/>
              </w:rPr>
              <w:lastRenderedPageBreak/>
              <w:t>лет Победы, № 33</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lastRenderedPageBreak/>
              <w:t>1,219</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02</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lastRenderedPageBreak/>
              <w:t>18</w:t>
            </w:r>
          </w:p>
        </w:tc>
        <w:tc>
          <w:tcPr>
            <w:tcW w:w="1777"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.Ц</w:t>
            </w:r>
            <w:proofErr w:type="gramEnd"/>
            <w:r w:rsidRPr="00B82268">
              <w:rPr>
                <w:rFonts w:ascii="Calibri" w:eastAsia="Times New Roman" w:hAnsi="Calibri" w:cs="Calibri"/>
                <w:lang w:eastAsia="ru-RU"/>
              </w:rPr>
              <w:t>ентральная</w:t>
            </w:r>
            <w:proofErr w:type="spellEnd"/>
            <w:r w:rsidRPr="00B82268">
              <w:rPr>
                <w:rFonts w:ascii="Calibri" w:eastAsia="Times New Roman" w:hAnsi="Calibri" w:cs="Calibri"/>
                <w:lang w:eastAsia="ru-RU"/>
              </w:rPr>
              <w:t xml:space="preserve">, №1 по </w:t>
            </w:r>
            <w:proofErr w:type="spellStart"/>
            <w:r w:rsidRPr="00B82268">
              <w:rPr>
                <w:rFonts w:ascii="Calibri" w:eastAsia="Times New Roman" w:hAnsi="Calibri" w:cs="Calibri"/>
                <w:lang w:eastAsia="ru-RU"/>
              </w:rPr>
              <w:t>ул.Центральная</w:t>
            </w:r>
            <w:proofErr w:type="spellEnd"/>
            <w:r w:rsidRPr="00B82268">
              <w:rPr>
                <w:rFonts w:ascii="Calibri" w:eastAsia="Times New Roman" w:hAnsi="Calibri" w:cs="Calibri"/>
                <w:lang w:eastAsia="ru-RU"/>
              </w:rPr>
              <w:t>, № 43</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0,910</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03</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19</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.Ш</w:t>
            </w:r>
            <w:proofErr w:type="gramEnd"/>
            <w:r w:rsidRPr="00B82268">
              <w:rPr>
                <w:rFonts w:ascii="Calibri" w:eastAsia="Times New Roman" w:hAnsi="Calibri" w:cs="Calibri"/>
                <w:lang w:eastAsia="ru-RU"/>
              </w:rPr>
              <w:t>кольная</w:t>
            </w:r>
            <w:proofErr w:type="spellEnd"/>
            <w:r w:rsidRPr="00B82268">
              <w:rPr>
                <w:rFonts w:ascii="Calibri" w:eastAsia="Times New Roman" w:hAnsi="Calibri" w:cs="Calibri"/>
                <w:lang w:eastAsia="ru-RU"/>
              </w:rPr>
              <w:t xml:space="preserve"> д.№ 1 по </w:t>
            </w:r>
            <w:proofErr w:type="spellStart"/>
            <w:r w:rsidRPr="00B82268">
              <w:rPr>
                <w:rFonts w:ascii="Calibri" w:eastAsia="Times New Roman" w:hAnsi="Calibri" w:cs="Calibri"/>
                <w:lang w:eastAsia="ru-RU"/>
              </w:rPr>
              <w:t>ул.Школьная</w:t>
            </w:r>
            <w:proofErr w:type="spellEnd"/>
            <w:r w:rsidRPr="00B82268">
              <w:rPr>
                <w:rFonts w:ascii="Calibri" w:eastAsia="Times New Roman" w:hAnsi="Calibri" w:cs="Calibri"/>
                <w:lang w:eastAsia="ru-RU"/>
              </w:rPr>
              <w:t xml:space="preserve"> д №  43</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1,157</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04</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20</w:t>
            </w: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от </w:t>
            </w:r>
            <w:proofErr w:type="spellStart"/>
            <w:r w:rsidRPr="00B82268">
              <w:rPr>
                <w:rFonts w:ascii="Calibri" w:eastAsia="Times New Roman" w:hAnsi="Calibri" w:cs="Calibri"/>
                <w:lang w:eastAsia="ru-RU"/>
              </w:rPr>
              <w:t>ул</w:t>
            </w:r>
            <w:proofErr w:type="gramStart"/>
            <w:r w:rsidRPr="00B82268">
              <w:rPr>
                <w:rFonts w:ascii="Calibri" w:eastAsia="Times New Roman" w:hAnsi="Calibri" w:cs="Calibri"/>
                <w:lang w:eastAsia="ru-RU"/>
              </w:rPr>
              <w:t>.С</w:t>
            </w:r>
            <w:proofErr w:type="gramEnd"/>
            <w:r w:rsidRPr="00B82268">
              <w:rPr>
                <w:rFonts w:ascii="Calibri" w:eastAsia="Times New Roman" w:hAnsi="Calibri" w:cs="Calibri"/>
                <w:lang w:eastAsia="ru-RU"/>
              </w:rPr>
              <w:t>тепная</w:t>
            </w:r>
            <w:proofErr w:type="spellEnd"/>
            <w:r w:rsidRPr="00B82268">
              <w:rPr>
                <w:rFonts w:ascii="Calibri" w:eastAsia="Times New Roman" w:hAnsi="Calibri" w:cs="Calibri"/>
                <w:lang w:eastAsia="ru-RU"/>
              </w:rPr>
              <w:t xml:space="preserve">, № 1 по </w:t>
            </w:r>
            <w:proofErr w:type="spellStart"/>
            <w:r w:rsidRPr="00B82268">
              <w:rPr>
                <w:rFonts w:ascii="Calibri" w:eastAsia="Times New Roman" w:hAnsi="Calibri" w:cs="Calibri"/>
                <w:lang w:eastAsia="ru-RU"/>
              </w:rPr>
              <w:t>ул.Степная</w:t>
            </w:r>
            <w:proofErr w:type="spellEnd"/>
            <w:r w:rsidRPr="00B82268">
              <w:rPr>
                <w:rFonts w:ascii="Calibri" w:eastAsia="Times New Roman" w:hAnsi="Calibri" w:cs="Calibri"/>
                <w:lang w:eastAsia="ru-RU"/>
              </w:rPr>
              <w:t>, № 15</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1,026</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05</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p>
        </w:tc>
        <w:tc>
          <w:tcPr>
            <w:tcW w:w="1777" w:type="pct"/>
            <w:shd w:val="clear" w:color="auto" w:fill="auto"/>
          </w:tcPr>
          <w:p w:rsidR="00B82268" w:rsidRPr="00B82268" w:rsidRDefault="00B82268" w:rsidP="00B82268">
            <w:pPr>
              <w:spacing w:after="0" w:line="240" w:lineRule="auto"/>
              <w:jc w:val="both"/>
              <w:rPr>
                <w:rFonts w:ascii="Calibri" w:eastAsia="Times New Roman" w:hAnsi="Calibri" w:cs="Calibri"/>
                <w:lang w:eastAsia="ru-RU"/>
              </w:rPr>
            </w:pPr>
            <w:r w:rsidRPr="00B82268">
              <w:rPr>
                <w:rFonts w:ascii="Calibri" w:eastAsia="Times New Roman" w:hAnsi="Calibri" w:cs="Calibri"/>
                <w:lang w:eastAsia="ru-RU"/>
              </w:rPr>
              <w:t xml:space="preserve">Итого </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4,694</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
        </w:tc>
      </w:tr>
      <w:tr w:rsidR="00B82268" w:rsidRPr="00B82268" w:rsidTr="00B82268">
        <w:tc>
          <w:tcPr>
            <w:tcW w:w="5000" w:type="pct"/>
            <w:gridSpan w:val="4"/>
            <w:shd w:val="clear" w:color="auto" w:fill="auto"/>
          </w:tcPr>
          <w:p w:rsidR="00B82268" w:rsidRPr="00B82268" w:rsidRDefault="00B82268" w:rsidP="00B82268">
            <w:pPr>
              <w:spacing w:after="0" w:line="240" w:lineRule="auto"/>
              <w:jc w:val="both"/>
              <w:rPr>
                <w:rFonts w:ascii="Times New Roman" w:eastAsia="Times New Roman" w:hAnsi="Times New Roman" w:cs="Times New Roman"/>
                <w:b/>
                <w:lang w:eastAsia="ru-RU"/>
              </w:rPr>
            </w:pPr>
            <w:proofErr w:type="spellStart"/>
            <w:r w:rsidRPr="00B82268">
              <w:rPr>
                <w:rFonts w:ascii="Times New Roman" w:eastAsia="Times New Roman" w:hAnsi="Times New Roman" w:cs="Times New Roman"/>
                <w:b/>
                <w:lang w:eastAsia="ru-RU"/>
              </w:rPr>
              <w:t>с</w:t>
            </w:r>
            <w:proofErr w:type="gramStart"/>
            <w:r w:rsidRPr="00B82268">
              <w:rPr>
                <w:rFonts w:ascii="Times New Roman" w:eastAsia="Times New Roman" w:hAnsi="Times New Roman" w:cs="Times New Roman"/>
                <w:b/>
                <w:lang w:eastAsia="ru-RU"/>
              </w:rPr>
              <w:t>.С</w:t>
            </w:r>
            <w:proofErr w:type="gramEnd"/>
            <w:r w:rsidRPr="00B82268">
              <w:rPr>
                <w:rFonts w:ascii="Times New Roman" w:eastAsia="Times New Roman" w:hAnsi="Times New Roman" w:cs="Times New Roman"/>
                <w:b/>
                <w:lang w:eastAsia="ru-RU"/>
              </w:rPr>
              <w:t>уетиновка</w:t>
            </w:r>
            <w:proofErr w:type="spellEnd"/>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21</w:t>
            </w:r>
          </w:p>
        </w:tc>
        <w:tc>
          <w:tcPr>
            <w:tcW w:w="1777"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 xml:space="preserve">от ул. Степная д.№1 по </w:t>
            </w:r>
            <w:proofErr w:type="spellStart"/>
            <w:r w:rsidRPr="00B82268">
              <w:rPr>
                <w:rFonts w:ascii="Times New Roman" w:eastAsia="Times New Roman" w:hAnsi="Times New Roman" w:cs="Times New Roman"/>
                <w:lang w:eastAsia="ru-RU"/>
              </w:rPr>
              <w:t>ул</w:t>
            </w:r>
            <w:proofErr w:type="gramStart"/>
            <w:r w:rsidRPr="00B82268">
              <w:rPr>
                <w:rFonts w:ascii="Times New Roman" w:eastAsia="Times New Roman" w:hAnsi="Times New Roman" w:cs="Times New Roman"/>
                <w:lang w:eastAsia="ru-RU"/>
              </w:rPr>
              <w:t>.С</w:t>
            </w:r>
            <w:proofErr w:type="gramEnd"/>
            <w:r w:rsidRPr="00B82268">
              <w:rPr>
                <w:rFonts w:ascii="Times New Roman" w:eastAsia="Times New Roman" w:hAnsi="Times New Roman" w:cs="Times New Roman"/>
                <w:lang w:eastAsia="ru-RU"/>
              </w:rPr>
              <w:t>тепная</w:t>
            </w:r>
            <w:proofErr w:type="spellEnd"/>
            <w:r w:rsidRPr="00B82268">
              <w:rPr>
                <w:rFonts w:ascii="Times New Roman" w:eastAsia="Times New Roman" w:hAnsi="Times New Roman" w:cs="Times New Roman"/>
                <w:lang w:eastAsia="ru-RU"/>
              </w:rPr>
              <w:t xml:space="preserve"> д.№ 6</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0,287</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18-252-824-ОП-МП 06</w:t>
            </w: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p>
        </w:tc>
        <w:tc>
          <w:tcPr>
            <w:tcW w:w="1777"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Итого:</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0,287</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
        </w:tc>
      </w:tr>
      <w:tr w:rsidR="00B82268" w:rsidRPr="00B82268" w:rsidTr="00B82268">
        <w:tc>
          <w:tcPr>
            <w:tcW w:w="45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p>
        </w:tc>
        <w:tc>
          <w:tcPr>
            <w:tcW w:w="1777"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ВСЕГО:</w:t>
            </w:r>
          </w:p>
        </w:tc>
        <w:tc>
          <w:tcPr>
            <w:tcW w:w="94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12,738</w:t>
            </w:r>
          </w:p>
        </w:tc>
        <w:tc>
          <w:tcPr>
            <w:tcW w:w="182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
        </w:tc>
      </w:tr>
    </w:tbl>
    <w:p w:rsidR="00B82268" w:rsidRPr="00B82268" w:rsidRDefault="00B82268" w:rsidP="00B82268">
      <w:pPr>
        <w:spacing w:after="0" w:line="240" w:lineRule="auto"/>
        <w:ind w:firstLine="284"/>
        <w:jc w:val="both"/>
        <w:rPr>
          <w:rFonts w:ascii="Times New Roman" w:eastAsia="Times New Roman" w:hAnsi="Times New Roman" w:cs="Calibri"/>
          <w:sz w:val="16"/>
          <w:szCs w:val="16"/>
          <w:lang w:eastAsia="ru-RU"/>
        </w:rPr>
      </w:pPr>
    </w:p>
    <w:p w:rsidR="00B82268" w:rsidRPr="00B82268" w:rsidRDefault="00B82268" w:rsidP="00B82268">
      <w:pPr>
        <w:spacing w:after="0" w:line="240" w:lineRule="auto"/>
        <w:ind w:firstLine="284"/>
        <w:jc w:val="both"/>
        <w:rPr>
          <w:rFonts w:ascii="Times New Roman" w:eastAsia="Times New Roman" w:hAnsi="Times New Roman" w:cs="Calibri"/>
          <w:b/>
          <w:sz w:val="24"/>
          <w:szCs w:val="24"/>
          <w:lang w:eastAsia="ru-RU"/>
        </w:rPr>
      </w:pPr>
      <w:r w:rsidRPr="00B82268">
        <w:rPr>
          <w:rFonts w:ascii="Times New Roman" w:eastAsia="Times New Roman" w:hAnsi="Times New Roman" w:cs="Calibri"/>
          <w:sz w:val="24"/>
          <w:szCs w:val="24"/>
          <w:lang w:eastAsia="ru-RU"/>
        </w:rPr>
        <w:t xml:space="preserve">Таблица 3. Общие данные по уличной и дорожной сети в пределах </w:t>
      </w:r>
      <w:proofErr w:type="spellStart"/>
      <w:r w:rsidRPr="00B82268">
        <w:rPr>
          <w:rFonts w:ascii="Times New Roman" w:eastAsia="Times New Roman" w:hAnsi="Times New Roman" w:cs="Calibri"/>
          <w:sz w:val="24"/>
          <w:szCs w:val="24"/>
          <w:lang w:eastAsia="ru-RU"/>
        </w:rPr>
        <w:t>Кановского</w:t>
      </w:r>
      <w:proofErr w:type="spellEnd"/>
      <w:r w:rsidRPr="00B82268">
        <w:rPr>
          <w:rFonts w:ascii="Times New Roman" w:eastAsia="Times New Roman" w:hAnsi="Times New Roman" w:cs="Calibri"/>
          <w:sz w:val="24"/>
          <w:szCs w:val="24"/>
          <w:lang w:eastAsia="ru-RU"/>
        </w:rPr>
        <w:t xml:space="preserve">   сельского поселения.</w:t>
      </w:r>
    </w:p>
    <w:p w:rsidR="00B82268" w:rsidRPr="00B82268" w:rsidRDefault="00B82268" w:rsidP="00B82268">
      <w:pPr>
        <w:spacing w:after="0" w:line="240" w:lineRule="auto"/>
        <w:ind w:firstLine="284"/>
        <w:rPr>
          <w:rFonts w:ascii="Times New Roman" w:eastAsia="Times New Roman" w:hAnsi="Times New Roman" w:cs="Calibri"/>
          <w:sz w:val="16"/>
          <w:szCs w:val="16"/>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4810"/>
        <w:gridCol w:w="1602"/>
        <w:gridCol w:w="2232"/>
      </w:tblGrid>
      <w:tr w:rsidR="00B82268" w:rsidRPr="00B82268" w:rsidTr="00B82268">
        <w:trPr>
          <w:jc w:val="center"/>
        </w:trPr>
        <w:tc>
          <w:tcPr>
            <w:tcW w:w="484"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 </w:t>
            </w:r>
            <w:proofErr w:type="gramStart"/>
            <w:r w:rsidRPr="00B82268">
              <w:rPr>
                <w:rFonts w:ascii="Times New Roman" w:eastAsia="Times New Roman" w:hAnsi="Times New Roman" w:cs="Times New Roman"/>
                <w:sz w:val="24"/>
                <w:szCs w:val="24"/>
                <w:lang w:eastAsia="ru-RU"/>
              </w:rPr>
              <w:t>п</w:t>
            </w:r>
            <w:proofErr w:type="gramEnd"/>
            <w:r w:rsidRPr="00B82268">
              <w:rPr>
                <w:rFonts w:ascii="Times New Roman" w:eastAsia="Times New Roman" w:hAnsi="Times New Roman" w:cs="Times New Roman"/>
                <w:sz w:val="24"/>
                <w:szCs w:val="24"/>
                <w:lang w:eastAsia="ru-RU"/>
              </w:rPr>
              <w:t>/п</w:t>
            </w:r>
          </w:p>
        </w:tc>
        <w:tc>
          <w:tcPr>
            <w:tcW w:w="2512"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Показатели </w:t>
            </w:r>
          </w:p>
        </w:tc>
        <w:tc>
          <w:tcPr>
            <w:tcW w:w="837"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Единица измерения</w:t>
            </w:r>
          </w:p>
        </w:tc>
        <w:tc>
          <w:tcPr>
            <w:tcW w:w="1166"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Данные на 2011 г.</w:t>
            </w:r>
          </w:p>
        </w:tc>
      </w:tr>
      <w:tr w:rsidR="00B82268" w:rsidRPr="00B82268" w:rsidTr="00B82268">
        <w:trPr>
          <w:jc w:val="center"/>
        </w:trPr>
        <w:tc>
          <w:tcPr>
            <w:tcW w:w="484"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1</w:t>
            </w:r>
          </w:p>
        </w:tc>
        <w:tc>
          <w:tcPr>
            <w:tcW w:w="251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Общее протяжение уличной сети</w:t>
            </w:r>
          </w:p>
        </w:tc>
        <w:tc>
          <w:tcPr>
            <w:tcW w:w="837"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км</w:t>
            </w:r>
          </w:p>
        </w:tc>
        <w:tc>
          <w:tcPr>
            <w:tcW w:w="1166"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12,738</w:t>
            </w:r>
          </w:p>
        </w:tc>
      </w:tr>
      <w:tr w:rsidR="00B82268" w:rsidRPr="00B82268" w:rsidTr="00B82268">
        <w:trPr>
          <w:jc w:val="center"/>
        </w:trPr>
        <w:tc>
          <w:tcPr>
            <w:tcW w:w="484"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2</w:t>
            </w:r>
          </w:p>
        </w:tc>
        <w:tc>
          <w:tcPr>
            <w:tcW w:w="2512" w:type="pct"/>
            <w:shd w:val="clear" w:color="auto" w:fill="auto"/>
          </w:tcPr>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Общая площадь уличной сети</w:t>
            </w:r>
          </w:p>
        </w:tc>
        <w:tc>
          <w:tcPr>
            <w:tcW w:w="837"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proofErr w:type="spellStart"/>
            <w:r w:rsidRPr="00B82268">
              <w:rPr>
                <w:rFonts w:ascii="Times New Roman" w:eastAsia="Times New Roman" w:hAnsi="Times New Roman" w:cs="Times New Roman"/>
                <w:sz w:val="24"/>
                <w:szCs w:val="24"/>
                <w:lang w:eastAsia="ru-RU"/>
              </w:rPr>
              <w:t>тыс.кв.м</w:t>
            </w:r>
            <w:proofErr w:type="spellEnd"/>
            <w:r w:rsidRPr="00B82268">
              <w:rPr>
                <w:rFonts w:ascii="Times New Roman" w:eastAsia="Times New Roman" w:hAnsi="Times New Roman" w:cs="Times New Roman"/>
                <w:sz w:val="24"/>
                <w:szCs w:val="24"/>
                <w:lang w:eastAsia="ru-RU"/>
              </w:rPr>
              <w:t>.</w:t>
            </w:r>
          </w:p>
        </w:tc>
        <w:tc>
          <w:tcPr>
            <w:tcW w:w="1166"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76,428</w:t>
            </w:r>
          </w:p>
        </w:tc>
      </w:tr>
      <w:tr w:rsidR="00B82268" w:rsidRPr="00B82268" w:rsidTr="00B82268">
        <w:trPr>
          <w:jc w:val="center"/>
        </w:trPr>
        <w:tc>
          <w:tcPr>
            <w:tcW w:w="484"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3</w:t>
            </w:r>
          </w:p>
        </w:tc>
        <w:tc>
          <w:tcPr>
            <w:tcW w:w="2512" w:type="pct"/>
            <w:shd w:val="clear" w:color="auto" w:fill="auto"/>
            <w:vAlign w:val="center"/>
          </w:tcPr>
          <w:p w:rsidR="00B82268" w:rsidRPr="00B82268" w:rsidRDefault="00B82268" w:rsidP="00B82268">
            <w:pPr>
              <w:spacing w:after="0" w:line="240" w:lineRule="auto"/>
              <w:textAlignment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Плотность улично-дорожной сети</w:t>
            </w:r>
          </w:p>
        </w:tc>
        <w:tc>
          <w:tcPr>
            <w:tcW w:w="837" w:type="pct"/>
            <w:shd w:val="clear" w:color="auto" w:fill="auto"/>
            <w:vAlign w:val="center"/>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км/км</w:t>
            </w:r>
            <w:proofErr w:type="gramStart"/>
            <w:r w:rsidRPr="00B82268">
              <w:rPr>
                <w:rFonts w:ascii="Times New Roman" w:eastAsia="Times New Roman" w:hAnsi="Times New Roman" w:cs="Times New Roman"/>
                <w:sz w:val="24"/>
                <w:szCs w:val="24"/>
                <w:lang w:eastAsia="ru-RU"/>
              </w:rPr>
              <w:t>2</w:t>
            </w:r>
            <w:proofErr w:type="gramEnd"/>
          </w:p>
        </w:tc>
        <w:tc>
          <w:tcPr>
            <w:tcW w:w="1166" w:type="pct"/>
            <w:shd w:val="clear" w:color="auto" w:fill="auto"/>
          </w:tcPr>
          <w:p w:rsidR="00B82268" w:rsidRPr="00B82268" w:rsidRDefault="00B82268" w:rsidP="00B82268">
            <w:pPr>
              <w:tabs>
                <w:tab w:val="left" w:pos="670"/>
                <w:tab w:val="center" w:pos="972"/>
              </w:tabs>
              <w:spacing w:after="0" w:line="240" w:lineRule="auto"/>
              <w:rPr>
                <w:rFonts w:ascii="Times New Roman" w:eastAsia="Times New Roman" w:hAnsi="Times New Roman" w:cs="Times New Roman"/>
                <w:sz w:val="24"/>
                <w:szCs w:val="24"/>
                <w:lang w:eastAsia="ru-RU"/>
              </w:rPr>
            </w:pPr>
          </w:p>
        </w:tc>
      </w:tr>
      <w:tr w:rsidR="00B82268" w:rsidRPr="00B82268" w:rsidTr="00B82268">
        <w:trPr>
          <w:jc w:val="center"/>
        </w:trPr>
        <w:tc>
          <w:tcPr>
            <w:tcW w:w="484"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4</w:t>
            </w:r>
          </w:p>
        </w:tc>
        <w:tc>
          <w:tcPr>
            <w:tcW w:w="2512" w:type="pct"/>
            <w:shd w:val="clear" w:color="auto" w:fill="auto"/>
          </w:tcPr>
          <w:p w:rsidR="00B82268" w:rsidRPr="00B82268" w:rsidRDefault="00B82268" w:rsidP="00B82268">
            <w:pPr>
              <w:spacing w:after="0" w:line="240" w:lineRule="auto"/>
              <w:rPr>
                <w:rFonts w:ascii="Times New Roman" w:eastAsia="Times New Roman" w:hAnsi="Times New Roman" w:cs="Times New Roman"/>
                <w:sz w:val="24"/>
                <w:szCs w:val="24"/>
                <w:lang w:val="fr-FR" w:eastAsia="fr-FR"/>
              </w:rPr>
            </w:pPr>
            <w:r w:rsidRPr="00B82268">
              <w:rPr>
                <w:rFonts w:ascii="Times New Roman" w:eastAsia="Times New Roman" w:hAnsi="Times New Roman" w:cs="Times New Roman"/>
                <w:sz w:val="24"/>
                <w:szCs w:val="24"/>
                <w:lang w:eastAsia="ru-RU"/>
              </w:rPr>
              <w:t>Площадь застроенной территории</w:t>
            </w:r>
          </w:p>
        </w:tc>
        <w:tc>
          <w:tcPr>
            <w:tcW w:w="837"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км</w:t>
            </w:r>
            <w:proofErr w:type="gramStart"/>
            <w:r w:rsidRPr="00B82268">
              <w:rPr>
                <w:rFonts w:ascii="Times New Roman" w:eastAsia="Times New Roman" w:hAnsi="Times New Roman" w:cs="Times New Roman"/>
                <w:sz w:val="24"/>
                <w:szCs w:val="24"/>
                <w:lang w:eastAsia="ru-RU"/>
              </w:rPr>
              <w:t>2</w:t>
            </w:r>
            <w:proofErr w:type="gramEnd"/>
          </w:p>
        </w:tc>
        <w:tc>
          <w:tcPr>
            <w:tcW w:w="1166"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sz w:val="24"/>
                <w:szCs w:val="24"/>
                <w:lang w:eastAsia="ru-RU"/>
              </w:rPr>
            </w:pPr>
          </w:p>
        </w:tc>
      </w:tr>
    </w:tbl>
    <w:p w:rsidR="00B82268" w:rsidRPr="00B82268" w:rsidRDefault="00B82268" w:rsidP="00B82268">
      <w:pPr>
        <w:spacing w:after="0" w:line="240" w:lineRule="auto"/>
        <w:ind w:firstLine="284"/>
        <w:jc w:val="both"/>
        <w:rPr>
          <w:rFonts w:ascii="Times New Roman" w:eastAsia="Times New Roman" w:hAnsi="Times New Roman" w:cs="Calibri"/>
          <w:sz w:val="16"/>
          <w:szCs w:val="16"/>
          <w:lang w:eastAsia="ru-RU"/>
        </w:rPr>
      </w:pPr>
    </w:p>
    <w:p w:rsidR="00B82268" w:rsidRPr="00B82268" w:rsidRDefault="00B82268" w:rsidP="00B82268">
      <w:pPr>
        <w:spacing w:after="0" w:line="240" w:lineRule="auto"/>
        <w:ind w:firstLine="284"/>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В результате анализа улично-дорожной сети </w:t>
      </w:r>
      <w:proofErr w:type="spellStart"/>
      <w:r w:rsidRPr="00B82268">
        <w:rPr>
          <w:rFonts w:ascii="Times New Roman" w:eastAsia="Times New Roman" w:hAnsi="Times New Roman" w:cs="Times New Roman"/>
          <w:lang w:eastAsia="ru-RU"/>
        </w:rPr>
        <w:t>Кановского</w:t>
      </w:r>
      <w:proofErr w:type="spellEnd"/>
      <w:r w:rsidRPr="00B82268">
        <w:rPr>
          <w:rFonts w:ascii="Times New Roman" w:eastAsia="Times New Roman" w:hAnsi="Times New Roman" w:cs="Times New Roman"/>
          <w:lang w:eastAsia="ru-RU"/>
        </w:rPr>
        <w:t xml:space="preserve">   сельского поселения</w:t>
      </w:r>
      <w:r w:rsidRPr="00B82268">
        <w:rPr>
          <w:rFonts w:ascii="Times New Roman" w:eastAsia="Times New Roman" w:hAnsi="Times New Roman" w:cs="Calibri"/>
          <w:lang w:eastAsia="ru-RU"/>
        </w:rPr>
        <w:t xml:space="preserve"> </w:t>
      </w:r>
      <w:r w:rsidRPr="00B82268">
        <w:rPr>
          <w:rFonts w:ascii="Times New Roman" w:eastAsia="Times New Roman" w:hAnsi="Times New Roman" w:cs="Calibri"/>
          <w:sz w:val="24"/>
          <w:szCs w:val="24"/>
          <w:lang w:eastAsia="ru-RU"/>
        </w:rPr>
        <w:t>выявлены следующие причины, усложняющие работу транспорта:</w:t>
      </w:r>
    </w:p>
    <w:p w:rsidR="00B82268" w:rsidRPr="00B82268" w:rsidRDefault="00B82268" w:rsidP="00B82268">
      <w:pPr>
        <w:spacing w:after="0" w:line="240" w:lineRule="auto"/>
        <w:ind w:left="644"/>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неудовлетворительное техническое состояние поселковых улиц и дорог;</w:t>
      </w:r>
    </w:p>
    <w:p w:rsidR="00B82268" w:rsidRPr="00B82268" w:rsidRDefault="00B82268" w:rsidP="00B82268">
      <w:pPr>
        <w:spacing w:after="0" w:line="240" w:lineRule="auto"/>
        <w:ind w:left="644"/>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недостаточность ширины проезжей части (4-6 м);</w:t>
      </w:r>
    </w:p>
    <w:p w:rsidR="00B82268" w:rsidRPr="00B82268" w:rsidRDefault="00B82268" w:rsidP="00B82268">
      <w:pPr>
        <w:spacing w:after="0" w:line="240" w:lineRule="auto"/>
        <w:ind w:left="644"/>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значительная протяженность грунтовых дорог;</w:t>
      </w:r>
    </w:p>
    <w:p w:rsidR="00B82268" w:rsidRPr="00B82268" w:rsidRDefault="00B82268" w:rsidP="00B82268">
      <w:pPr>
        <w:spacing w:after="0" w:line="240" w:lineRule="auto"/>
        <w:ind w:firstLine="284"/>
        <w:jc w:val="both"/>
        <w:rPr>
          <w:rFonts w:ascii="Times New Roman" w:eastAsia="Times New Roman" w:hAnsi="Times New Roman" w:cs="Times New Roman"/>
          <w:sz w:val="16"/>
          <w:szCs w:val="16"/>
          <w:lang w:eastAsia="ru-RU"/>
        </w:rPr>
      </w:pPr>
      <w:r w:rsidRPr="00B82268">
        <w:rPr>
          <w:rFonts w:ascii="Times New Roman" w:eastAsia="Times New Roman" w:hAnsi="Times New Roman" w:cs="Calibri"/>
          <w:sz w:val="24"/>
          <w:szCs w:val="24"/>
          <w:lang w:eastAsia="ru-RU"/>
        </w:rPr>
        <w:t xml:space="preserve">      -  отсутствие тротуаров необходимых для упорядочения движения  пешеходов.</w:t>
      </w:r>
    </w:p>
    <w:p w:rsidR="00B82268" w:rsidRPr="00B82268" w:rsidRDefault="00B82268" w:rsidP="00B82268">
      <w:pPr>
        <w:spacing w:after="150" w:line="238" w:lineRule="atLeast"/>
        <w:ind w:left="360"/>
        <w:rPr>
          <w:rFonts w:ascii="Times New Roman" w:eastAsia="Times New Roman" w:hAnsi="Times New Roman" w:cs="Times New Roman"/>
          <w:b/>
          <w:bCs/>
          <w:color w:val="242424"/>
          <w:sz w:val="20"/>
          <w:szCs w:val="20"/>
          <w:lang w:eastAsia="ru-RU"/>
        </w:rPr>
      </w:pPr>
    </w:p>
    <w:p w:rsidR="00B82268" w:rsidRPr="00B82268" w:rsidRDefault="00B82268" w:rsidP="00B82268">
      <w:pPr>
        <w:numPr>
          <w:ilvl w:val="0"/>
          <w:numId w:val="4"/>
        </w:numPr>
        <w:spacing w:after="150" w:line="238" w:lineRule="atLeast"/>
        <w:rPr>
          <w:rFonts w:ascii="Times New Roman" w:eastAsia="Times New Roman" w:hAnsi="Times New Roman" w:cs="Times New Roman"/>
          <w:b/>
          <w:color w:val="242424"/>
          <w:sz w:val="24"/>
          <w:szCs w:val="24"/>
          <w:lang w:eastAsia="ru-RU"/>
        </w:rPr>
      </w:pPr>
      <w:r w:rsidRPr="00B82268">
        <w:rPr>
          <w:rFonts w:ascii="Times New Roman" w:eastAsia="Times New Roman" w:hAnsi="Times New Roman" w:cs="Times New Roman"/>
          <w:b/>
          <w:color w:val="242424"/>
          <w:sz w:val="24"/>
          <w:szCs w:val="24"/>
          <w:lang w:eastAsia="ru-RU"/>
        </w:rPr>
        <w:t>Прогноз транспортного спроса</w:t>
      </w:r>
      <w:proofErr w:type="gramStart"/>
      <w:r w:rsidRPr="00B82268">
        <w:rPr>
          <w:rFonts w:ascii="Times New Roman" w:eastAsia="Times New Roman" w:hAnsi="Times New Roman" w:cs="Times New Roman"/>
          <w:b/>
          <w:color w:val="242424"/>
          <w:sz w:val="24"/>
          <w:szCs w:val="24"/>
          <w:lang w:eastAsia="ru-RU"/>
        </w:rPr>
        <w:t xml:space="preserve"> ,</w:t>
      </w:r>
      <w:proofErr w:type="gramEnd"/>
      <w:r w:rsidRPr="00B82268">
        <w:rPr>
          <w:rFonts w:ascii="Times New Roman" w:eastAsia="Times New Roman" w:hAnsi="Times New Roman" w:cs="Times New Roman"/>
          <w:b/>
          <w:color w:val="242424"/>
          <w:sz w:val="24"/>
          <w:szCs w:val="24"/>
          <w:lang w:eastAsia="ru-RU"/>
        </w:rPr>
        <w:t xml:space="preserve"> изменения объемов и характера передвижения населения и перевозов грузов на территории .</w:t>
      </w:r>
    </w:p>
    <w:p w:rsidR="00B82268" w:rsidRPr="00B82268" w:rsidRDefault="00B82268" w:rsidP="00B82268">
      <w:pPr>
        <w:spacing w:after="0" w:line="240" w:lineRule="auto"/>
        <w:ind w:firstLine="567"/>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На территории </w:t>
      </w:r>
      <w:proofErr w:type="spellStart"/>
      <w:r w:rsidRPr="00B82268">
        <w:rPr>
          <w:rFonts w:ascii="Times New Roman" w:eastAsia="Times New Roman" w:hAnsi="Times New Roman" w:cs="Times New Roman"/>
          <w:lang w:eastAsia="ru-RU"/>
        </w:rPr>
        <w:t>Кановского</w:t>
      </w:r>
      <w:proofErr w:type="spellEnd"/>
      <w:r w:rsidRPr="00B82268">
        <w:rPr>
          <w:rFonts w:ascii="Times New Roman" w:eastAsia="Times New Roman" w:hAnsi="Times New Roman" w:cs="Times New Roman"/>
          <w:lang w:eastAsia="ru-RU"/>
        </w:rPr>
        <w:t xml:space="preserve">   сельского поселения</w:t>
      </w:r>
      <w:r w:rsidRPr="00B82268">
        <w:rPr>
          <w:rFonts w:ascii="Times New Roman" w:eastAsia="Times New Roman" w:hAnsi="Times New Roman" w:cs="Times New Roman"/>
          <w:sz w:val="24"/>
          <w:szCs w:val="24"/>
          <w:lang w:eastAsia="ru-RU"/>
        </w:rPr>
        <w:t xml:space="preserve"> объекты транспортной инфраструктуры отсутствуют.</w:t>
      </w:r>
    </w:p>
    <w:p w:rsidR="00B82268" w:rsidRPr="00B82268" w:rsidRDefault="00B82268" w:rsidP="00B82268">
      <w:pPr>
        <w:spacing w:after="0" w:line="240" w:lineRule="auto"/>
        <w:ind w:firstLine="567"/>
        <w:jc w:val="both"/>
        <w:rPr>
          <w:rFonts w:ascii="Times New Roman" w:eastAsia="Times New Roman" w:hAnsi="Times New Roman" w:cs="Times New Roman"/>
          <w:i/>
          <w:sz w:val="24"/>
          <w:szCs w:val="24"/>
          <w:lang w:eastAsia="ru-RU"/>
        </w:rPr>
      </w:pPr>
    </w:p>
    <w:p w:rsidR="00B82268" w:rsidRPr="00B82268" w:rsidRDefault="00B82268" w:rsidP="00B82268">
      <w:pPr>
        <w:spacing w:after="0" w:line="240" w:lineRule="auto"/>
        <w:ind w:firstLine="567"/>
        <w:jc w:val="both"/>
        <w:rPr>
          <w:rFonts w:ascii="Times New Roman" w:eastAsia="Times New Roman" w:hAnsi="Times New Roman" w:cs="Times New Roman"/>
          <w:i/>
          <w:sz w:val="24"/>
          <w:szCs w:val="24"/>
          <w:lang w:eastAsia="ru-RU"/>
        </w:rPr>
      </w:pPr>
      <w:r w:rsidRPr="00B82268">
        <w:rPr>
          <w:rFonts w:ascii="Times New Roman" w:eastAsia="Times New Roman" w:hAnsi="Times New Roman" w:cs="Times New Roman"/>
          <w:i/>
          <w:sz w:val="24"/>
          <w:szCs w:val="24"/>
          <w:lang w:eastAsia="ru-RU"/>
        </w:rPr>
        <w:t>Анализ современной обеспеченности объектами транспортной инфраструктуры</w:t>
      </w:r>
    </w:p>
    <w:p w:rsidR="00B82268" w:rsidRPr="00B82268" w:rsidRDefault="00B82268" w:rsidP="00B82268">
      <w:pPr>
        <w:spacing w:after="0" w:line="240" w:lineRule="auto"/>
        <w:ind w:firstLine="567"/>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 Парк легковых автомобилей на 2016 год составляет порядка 160 машин.</w:t>
      </w:r>
    </w:p>
    <w:p w:rsidR="00B82268" w:rsidRPr="00B82268" w:rsidRDefault="00B82268" w:rsidP="00B82268">
      <w:pPr>
        <w:spacing w:after="0" w:line="240" w:lineRule="auto"/>
        <w:ind w:firstLine="567"/>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Требования к обеспеченности легкового автотранспорта автозаправочными станциями (АЗС), станциями технического обслуживания (СТО) и местами постоянного хранения индивидуальных легковых автомобилей обозначены в СП 42.13330.2011 «Градостроительство. Планировка и застройка городских и сельских поселений. Актуализированная редакция СНиП 2.07.01-89», так:</w:t>
      </w:r>
    </w:p>
    <w:p w:rsidR="00B82268" w:rsidRPr="00B82268" w:rsidRDefault="00B82268" w:rsidP="00B82268">
      <w:pPr>
        <w:spacing w:after="0" w:line="240" w:lineRule="auto"/>
        <w:ind w:firstLine="567"/>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согласно п. 11.27, потребность в АЗС составляет: одна топливораздаточная колонка на 1200 легковых автомобилей;</w:t>
      </w:r>
    </w:p>
    <w:p w:rsidR="00B82268" w:rsidRPr="00B82268" w:rsidRDefault="00B82268" w:rsidP="00B82268">
      <w:pPr>
        <w:spacing w:after="0" w:line="240" w:lineRule="auto"/>
        <w:ind w:firstLine="567"/>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согласно п. 11.26, потребность в СТО составляет: один пост на 200 легковых автомобилей;</w:t>
      </w:r>
    </w:p>
    <w:p w:rsidR="00B82268" w:rsidRPr="00B82268" w:rsidRDefault="00B82268" w:rsidP="00B82268">
      <w:pPr>
        <w:spacing w:after="0" w:line="240" w:lineRule="auto"/>
        <w:ind w:firstLine="567"/>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согласно п. 11.19, общая обеспеченность закрытыми и открытыми автостоянками для постоянного хранения автомобилей должна составлять 90% расчетного числа индивидуальных легковых автомобилей.</w:t>
      </w:r>
    </w:p>
    <w:p w:rsidR="00B82268" w:rsidRPr="00B82268" w:rsidRDefault="00B82268" w:rsidP="00B82268">
      <w:pPr>
        <w:spacing w:after="0" w:line="240" w:lineRule="auto"/>
        <w:ind w:firstLine="567"/>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lastRenderedPageBreak/>
        <w:t>Исходя из общего количества легковых автомобилей, нормативных требований и наличия объектов дорожного сервиса, видно, что в настоящее время поселение не нуждается в этих объектах.</w:t>
      </w:r>
    </w:p>
    <w:p w:rsidR="00B82268" w:rsidRPr="00B82268" w:rsidRDefault="00B82268" w:rsidP="00B82268">
      <w:pPr>
        <w:spacing w:after="0" w:line="240" w:lineRule="auto"/>
        <w:ind w:firstLine="567"/>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Размещение гаражей на сегодняшний день не требуется, так как дома в жилой застройке имеют придомовые  участки, обеспечивающие потребность в местах постоянного хранения индивидуальных легковых автомобилей.</w:t>
      </w:r>
    </w:p>
    <w:p w:rsidR="00B82268" w:rsidRPr="00B82268" w:rsidRDefault="00B82268" w:rsidP="00B82268">
      <w:pPr>
        <w:spacing w:after="0" w:line="240" w:lineRule="auto"/>
        <w:ind w:firstLine="284"/>
        <w:jc w:val="both"/>
        <w:rPr>
          <w:rFonts w:ascii="Times New Roman" w:eastAsia="Times New Roman" w:hAnsi="Times New Roman" w:cs="Times New Roman"/>
          <w:b/>
          <w:sz w:val="16"/>
          <w:szCs w:val="16"/>
          <w:lang w:eastAsia="ru-RU"/>
        </w:rPr>
      </w:pPr>
    </w:p>
    <w:p w:rsidR="00B82268" w:rsidRPr="00B82268" w:rsidRDefault="00B82268" w:rsidP="00B82268">
      <w:pPr>
        <w:suppressAutoHyphens/>
        <w:spacing w:before="120" w:after="0" w:line="240" w:lineRule="auto"/>
        <w:rPr>
          <w:rFonts w:ascii="Times New Roman" w:eastAsia="Times New Roman" w:hAnsi="Times New Roman" w:cs="Times New Roman"/>
          <w:b/>
          <w:spacing w:val="-1"/>
          <w:kern w:val="2"/>
          <w:sz w:val="16"/>
          <w:szCs w:val="16"/>
          <w:lang w:eastAsia="ar-SA"/>
        </w:rPr>
      </w:pPr>
      <w:r w:rsidRPr="00B82268">
        <w:rPr>
          <w:rFonts w:ascii="Times New Roman" w:eastAsia="Times New Roman" w:hAnsi="Times New Roman" w:cs="Times New Roman"/>
          <w:color w:val="242424"/>
          <w:sz w:val="20"/>
          <w:szCs w:val="20"/>
          <w:lang w:eastAsia="ru-RU"/>
        </w:rPr>
        <w:t xml:space="preserve"> </w:t>
      </w:r>
    </w:p>
    <w:p w:rsidR="00B82268" w:rsidRPr="00B82268" w:rsidRDefault="00B82268" w:rsidP="00B82268">
      <w:pPr>
        <w:spacing w:after="150" w:line="238" w:lineRule="atLeast"/>
        <w:ind w:left="360"/>
        <w:rPr>
          <w:rFonts w:ascii="Times New Roman" w:eastAsia="Times New Roman" w:hAnsi="Times New Roman" w:cs="Times New Roman"/>
          <w:b/>
          <w:color w:val="242424"/>
          <w:sz w:val="28"/>
          <w:szCs w:val="28"/>
          <w:lang w:eastAsia="ru-RU"/>
        </w:rPr>
      </w:pPr>
      <w:r w:rsidRPr="00B82268">
        <w:rPr>
          <w:rFonts w:ascii="Times New Roman" w:eastAsia="Times New Roman" w:hAnsi="Times New Roman" w:cs="Times New Roman"/>
          <w:b/>
          <w:color w:val="242424"/>
          <w:sz w:val="28"/>
          <w:szCs w:val="28"/>
          <w:lang w:eastAsia="ru-RU"/>
        </w:rPr>
        <w:t>4.Перечень и очередность реализации мероприятий по развитию транспортной инфраструктуры поселения.</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Генпланом предусматривается создание системы автомобильных улиц и дорог, обеспечивающих необходимые транспортные связи поселков с сохранением существующей структуры улично-дорожной сети и с созданием четко выраженной структуры, классифицированной по назначению и параметрам движения, обеспечивающей пропуск возрастающих транспортных потоков, а также выходы на внешние автодороги.</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Для обеспечения безопасности, бесперебойности и удобства транспортного сообщения в населенных пунктах  Генеральным планом предусмотрено реконструкции улиц и дорог. </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 Планировка и застройка городских и сельских поселений. Актуализированная редакция СНиП 2.07.01-89»:</w:t>
      </w:r>
    </w:p>
    <w:p w:rsidR="00B82268" w:rsidRPr="00B82268" w:rsidRDefault="00B82268" w:rsidP="00B82268">
      <w:pPr>
        <w:numPr>
          <w:ilvl w:val="0"/>
          <w:numId w:val="16"/>
        </w:num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главные улицы;</w:t>
      </w:r>
    </w:p>
    <w:p w:rsidR="00B82268" w:rsidRPr="00B82268" w:rsidRDefault="00B82268" w:rsidP="00B82268">
      <w:pPr>
        <w:numPr>
          <w:ilvl w:val="0"/>
          <w:numId w:val="16"/>
        </w:num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улицы в жилой застройке: основные;</w:t>
      </w:r>
    </w:p>
    <w:p w:rsidR="00B82268" w:rsidRPr="00B82268" w:rsidRDefault="00B82268" w:rsidP="00B82268">
      <w:pPr>
        <w:numPr>
          <w:ilvl w:val="0"/>
          <w:numId w:val="16"/>
        </w:num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улицы в жилой застройке: второстепенные;</w:t>
      </w:r>
    </w:p>
    <w:p w:rsidR="00B82268" w:rsidRPr="00B82268" w:rsidRDefault="00B82268" w:rsidP="00B82268">
      <w:pPr>
        <w:numPr>
          <w:ilvl w:val="0"/>
          <w:numId w:val="16"/>
        </w:num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проезды.</w:t>
      </w: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 xml:space="preserve">Для движения пешеходов в состав улиц включены тротуары с шириной пешеходной части равной 1,0-2,25 м, варьирующейся в зависимости от категории улицы. </w:t>
      </w:r>
    </w:p>
    <w:p w:rsidR="00B82268" w:rsidRPr="00B82268" w:rsidRDefault="00B82268" w:rsidP="00B82268">
      <w:pPr>
        <w:spacing w:after="0" w:line="240" w:lineRule="auto"/>
        <w:ind w:firstLine="284"/>
        <w:rPr>
          <w:rFonts w:ascii="Times New Roman" w:eastAsia="Times New Roman" w:hAnsi="Times New Roman" w:cs="Calibri"/>
          <w:sz w:val="16"/>
          <w:szCs w:val="16"/>
          <w:lang w:eastAsia="ru-RU"/>
        </w:rPr>
      </w:pPr>
    </w:p>
    <w:p w:rsidR="00B82268" w:rsidRPr="00B82268" w:rsidRDefault="00B82268" w:rsidP="00B82268">
      <w:pPr>
        <w:spacing w:after="0" w:line="240" w:lineRule="auto"/>
        <w:ind w:firstLine="284"/>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Таблица 4.</w:t>
      </w:r>
    </w:p>
    <w:p w:rsidR="00B82268" w:rsidRPr="00B82268" w:rsidRDefault="00B82268" w:rsidP="00B82268">
      <w:pPr>
        <w:spacing w:after="0" w:line="240" w:lineRule="auto"/>
        <w:ind w:firstLine="284"/>
        <w:rPr>
          <w:rFonts w:ascii="Times New Roman" w:eastAsia="Times New Roman" w:hAnsi="Times New Roman" w:cs="Calibri"/>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4"/>
        <w:gridCol w:w="3193"/>
        <w:gridCol w:w="917"/>
        <w:gridCol w:w="711"/>
        <w:gridCol w:w="1629"/>
        <w:gridCol w:w="712"/>
        <w:gridCol w:w="934"/>
      </w:tblGrid>
      <w:tr w:rsidR="00B82268" w:rsidRPr="00B82268" w:rsidTr="00B82268">
        <w:trPr>
          <w:trHeight w:val="230"/>
        </w:trPr>
        <w:tc>
          <w:tcPr>
            <w:tcW w:w="770" w:type="pct"/>
            <w:vMerge w:val="restar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Населенный пункт</w:t>
            </w:r>
          </w:p>
        </w:tc>
        <w:tc>
          <w:tcPr>
            <w:tcW w:w="1669" w:type="pct"/>
            <w:vMerge w:val="restar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Показатели</w:t>
            </w:r>
          </w:p>
        </w:tc>
        <w:tc>
          <w:tcPr>
            <w:tcW w:w="479" w:type="pct"/>
            <w:vMerge w:val="restar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roofErr w:type="spellStart"/>
            <w:r w:rsidRPr="00B82268">
              <w:rPr>
                <w:rFonts w:ascii="Times New Roman" w:eastAsia="Times New Roman" w:hAnsi="Times New Roman" w:cs="Times New Roman"/>
                <w:lang w:eastAsia="ru-RU"/>
              </w:rPr>
              <w:t>Ед</w:t>
            </w:r>
            <w:proofErr w:type="gramStart"/>
            <w:r w:rsidRPr="00B82268">
              <w:rPr>
                <w:rFonts w:ascii="Times New Roman" w:eastAsia="Times New Roman" w:hAnsi="Times New Roman" w:cs="Times New Roman"/>
                <w:lang w:eastAsia="ru-RU"/>
              </w:rPr>
              <w:t>.и</w:t>
            </w:r>
            <w:proofErr w:type="gramEnd"/>
            <w:r w:rsidRPr="00B82268">
              <w:rPr>
                <w:rFonts w:ascii="Times New Roman" w:eastAsia="Times New Roman" w:hAnsi="Times New Roman" w:cs="Times New Roman"/>
                <w:lang w:eastAsia="ru-RU"/>
              </w:rPr>
              <w:t>зм</w:t>
            </w:r>
            <w:proofErr w:type="spellEnd"/>
            <w:r w:rsidRPr="00B82268">
              <w:rPr>
                <w:rFonts w:ascii="Times New Roman" w:eastAsia="Times New Roman" w:hAnsi="Times New Roman" w:cs="Times New Roman"/>
                <w:lang w:eastAsia="ru-RU"/>
              </w:rPr>
              <w:t>.</w:t>
            </w:r>
          </w:p>
        </w:tc>
        <w:tc>
          <w:tcPr>
            <w:tcW w:w="371" w:type="pct"/>
            <w:vMerge w:val="restar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Кол-во</w:t>
            </w:r>
          </w:p>
        </w:tc>
        <w:tc>
          <w:tcPr>
            <w:tcW w:w="851" w:type="pct"/>
            <w:vMerge w:val="restar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Реконструкция  I оч.</w:t>
            </w:r>
          </w:p>
        </w:tc>
        <w:tc>
          <w:tcPr>
            <w:tcW w:w="859" w:type="pct"/>
            <w:gridSpan w:val="2"/>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Строительство</w:t>
            </w:r>
          </w:p>
        </w:tc>
      </w:tr>
      <w:tr w:rsidR="00B82268" w:rsidRPr="00B82268" w:rsidTr="00B82268">
        <w:trPr>
          <w:trHeight w:val="70"/>
        </w:trPr>
        <w:tc>
          <w:tcPr>
            <w:tcW w:w="770" w:type="pct"/>
            <w:vMerge/>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p>
        </w:tc>
        <w:tc>
          <w:tcPr>
            <w:tcW w:w="1669" w:type="pct"/>
            <w:vMerge/>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p>
        </w:tc>
        <w:tc>
          <w:tcPr>
            <w:tcW w:w="479" w:type="pct"/>
            <w:vMerge/>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
        </w:tc>
        <w:tc>
          <w:tcPr>
            <w:tcW w:w="371" w:type="pct"/>
            <w:vMerge/>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
        </w:tc>
        <w:tc>
          <w:tcPr>
            <w:tcW w:w="851" w:type="pct"/>
            <w:vMerge/>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
        </w:tc>
        <w:tc>
          <w:tcPr>
            <w:tcW w:w="37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I оч.</w:t>
            </w:r>
          </w:p>
        </w:tc>
        <w:tc>
          <w:tcPr>
            <w:tcW w:w="488"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Р.С.</w:t>
            </w:r>
          </w:p>
        </w:tc>
      </w:tr>
      <w:tr w:rsidR="00B82268" w:rsidRPr="00B82268" w:rsidTr="00B82268">
        <w:trPr>
          <w:trHeight w:val="300"/>
        </w:trPr>
        <w:tc>
          <w:tcPr>
            <w:tcW w:w="770" w:type="pct"/>
            <w:vMerge w:val="restar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proofErr w:type="spellStart"/>
            <w:r w:rsidRPr="00B82268">
              <w:rPr>
                <w:rFonts w:ascii="Times New Roman" w:eastAsia="Times New Roman" w:hAnsi="Times New Roman" w:cs="Times New Roman"/>
                <w:lang w:eastAsia="ru-RU"/>
              </w:rPr>
              <w:t>с</w:t>
            </w:r>
            <w:proofErr w:type="gramStart"/>
            <w:r w:rsidRPr="00B82268">
              <w:rPr>
                <w:rFonts w:ascii="Times New Roman" w:eastAsia="Times New Roman" w:hAnsi="Times New Roman" w:cs="Times New Roman"/>
                <w:lang w:eastAsia="ru-RU"/>
              </w:rPr>
              <w:t>.К</w:t>
            </w:r>
            <w:proofErr w:type="gramEnd"/>
            <w:r w:rsidRPr="00B82268">
              <w:rPr>
                <w:rFonts w:ascii="Times New Roman" w:eastAsia="Times New Roman" w:hAnsi="Times New Roman" w:cs="Times New Roman"/>
                <w:lang w:eastAsia="ru-RU"/>
              </w:rPr>
              <w:t>ано</w:t>
            </w:r>
            <w:proofErr w:type="spellEnd"/>
          </w:p>
        </w:tc>
        <w:tc>
          <w:tcPr>
            <w:tcW w:w="1669" w:type="pc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Протяженность улично-дорожной сети, всего</w:t>
            </w:r>
          </w:p>
        </w:tc>
        <w:tc>
          <w:tcPr>
            <w:tcW w:w="47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км</w:t>
            </w:r>
          </w:p>
        </w:tc>
        <w:tc>
          <w:tcPr>
            <w:tcW w:w="37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7,757</w:t>
            </w:r>
          </w:p>
        </w:tc>
        <w:tc>
          <w:tcPr>
            <w:tcW w:w="85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2,57</w:t>
            </w:r>
          </w:p>
        </w:tc>
        <w:tc>
          <w:tcPr>
            <w:tcW w:w="37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0,71</w:t>
            </w:r>
          </w:p>
        </w:tc>
        <w:tc>
          <w:tcPr>
            <w:tcW w:w="488"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4,477</w:t>
            </w:r>
          </w:p>
        </w:tc>
      </w:tr>
      <w:tr w:rsidR="00B82268" w:rsidRPr="00B82268" w:rsidTr="00B82268">
        <w:trPr>
          <w:trHeight w:val="76"/>
        </w:trPr>
        <w:tc>
          <w:tcPr>
            <w:tcW w:w="770" w:type="pct"/>
            <w:vMerge/>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p>
        </w:tc>
        <w:tc>
          <w:tcPr>
            <w:tcW w:w="1669" w:type="pc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главных улиц;</w:t>
            </w:r>
          </w:p>
        </w:tc>
        <w:tc>
          <w:tcPr>
            <w:tcW w:w="47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км</w:t>
            </w:r>
          </w:p>
        </w:tc>
        <w:tc>
          <w:tcPr>
            <w:tcW w:w="37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1,415</w:t>
            </w:r>
          </w:p>
        </w:tc>
        <w:tc>
          <w:tcPr>
            <w:tcW w:w="85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0,715</w:t>
            </w:r>
          </w:p>
        </w:tc>
        <w:tc>
          <w:tcPr>
            <w:tcW w:w="37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p>
        </w:tc>
        <w:tc>
          <w:tcPr>
            <w:tcW w:w="488"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p>
        </w:tc>
      </w:tr>
      <w:tr w:rsidR="00B82268" w:rsidRPr="00B82268" w:rsidTr="00B82268">
        <w:trPr>
          <w:trHeight w:val="300"/>
        </w:trPr>
        <w:tc>
          <w:tcPr>
            <w:tcW w:w="770" w:type="pct"/>
            <w:vMerge/>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p>
        </w:tc>
        <w:tc>
          <w:tcPr>
            <w:tcW w:w="1669" w:type="pc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улиц в жилой застройке, второстепенных</w:t>
            </w:r>
          </w:p>
        </w:tc>
        <w:tc>
          <w:tcPr>
            <w:tcW w:w="47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км</w:t>
            </w:r>
          </w:p>
        </w:tc>
        <w:tc>
          <w:tcPr>
            <w:tcW w:w="37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6,342</w:t>
            </w:r>
          </w:p>
        </w:tc>
        <w:tc>
          <w:tcPr>
            <w:tcW w:w="85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2,950</w:t>
            </w:r>
          </w:p>
        </w:tc>
        <w:tc>
          <w:tcPr>
            <w:tcW w:w="37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0,310</w:t>
            </w:r>
          </w:p>
        </w:tc>
        <w:tc>
          <w:tcPr>
            <w:tcW w:w="488"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3,082</w:t>
            </w:r>
          </w:p>
        </w:tc>
      </w:tr>
      <w:tr w:rsidR="00B82268" w:rsidRPr="00B82268" w:rsidTr="00B82268">
        <w:trPr>
          <w:trHeight w:val="300"/>
        </w:trPr>
        <w:tc>
          <w:tcPr>
            <w:tcW w:w="770" w:type="pct"/>
            <w:vMerge w:val="restar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proofErr w:type="spellStart"/>
            <w:r w:rsidRPr="00B82268">
              <w:rPr>
                <w:rFonts w:ascii="Times New Roman" w:eastAsia="Times New Roman" w:hAnsi="Times New Roman" w:cs="Times New Roman"/>
                <w:lang w:eastAsia="ru-RU"/>
              </w:rPr>
              <w:t>с</w:t>
            </w:r>
            <w:proofErr w:type="gramStart"/>
            <w:r w:rsidRPr="00B82268">
              <w:rPr>
                <w:rFonts w:ascii="Times New Roman" w:eastAsia="Times New Roman" w:hAnsi="Times New Roman" w:cs="Times New Roman"/>
                <w:lang w:eastAsia="ru-RU"/>
              </w:rPr>
              <w:t>.В</w:t>
            </w:r>
            <w:proofErr w:type="gramEnd"/>
            <w:r w:rsidRPr="00B82268">
              <w:rPr>
                <w:rFonts w:ascii="Times New Roman" w:eastAsia="Times New Roman" w:hAnsi="Times New Roman" w:cs="Times New Roman"/>
                <w:lang w:eastAsia="ru-RU"/>
              </w:rPr>
              <w:t>ерхний</w:t>
            </w:r>
            <w:proofErr w:type="spellEnd"/>
            <w:r w:rsidRPr="00B82268">
              <w:rPr>
                <w:rFonts w:ascii="Times New Roman" w:eastAsia="Times New Roman" w:hAnsi="Times New Roman" w:cs="Times New Roman"/>
                <w:lang w:eastAsia="ru-RU"/>
              </w:rPr>
              <w:t xml:space="preserve"> Еруслан</w:t>
            </w:r>
          </w:p>
        </w:tc>
        <w:tc>
          <w:tcPr>
            <w:tcW w:w="1669" w:type="pc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Протяженность улично-дорожной сети, всего</w:t>
            </w:r>
          </w:p>
        </w:tc>
        <w:tc>
          <w:tcPr>
            <w:tcW w:w="47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км</w:t>
            </w:r>
          </w:p>
        </w:tc>
        <w:tc>
          <w:tcPr>
            <w:tcW w:w="37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4,694</w:t>
            </w:r>
          </w:p>
        </w:tc>
        <w:tc>
          <w:tcPr>
            <w:tcW w:w="85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
        </w:tc>
        <w:tc>
          <w:tcPr>
            <w:tcW w:w="37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4,694</w:t>
            </w:r>
          </w:p>
        </w:tc>
        <w:tc>
          <w:tcPr>
            <w:tcW w:w="488"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
        </w:tc>
      </w:tr>
      <w:tr w:rsidR="00B82268" w:rsidRPr="00B82268" w:rsidTr="00B82268">
        <w:trPr>
          <w:trHeight w:val="70"/>
        </w:trPr>
        <w:tc>
          <w:tcPr>
            <w:tcW w:w="770" w:type="pct"/>
            <w:vMerge/>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p>
        </w:tc>
        <w:tc>
          <w:tcPr>
            <w:tcW w:w="1669" w:type="pc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главных улиц</w:t>
            </w:r>
          </w:p>
        </w:tc>
        <w:tc>
          <w:tcPr>
            <w:tcW w:w="47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км</w:t>
            </w:r>
          </w:p>
        </w:tc>
        <w:tc>
          <w:tcPr>
            <w:tcW w:w="37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2,067</w:t>
            </w:r>
          </w:p>
        </w:tc>
        <w:tc>
          <w:tcPr>
            <w:tcW w:w="85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p>
        </w:tc>
        <w:tc>
          <w:tcPr>
            <w:tcW w:w="37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2,067</w:t>
            </w:r>
          </w:p>
        </w:tc>
        <w:tc>
          <w:tcPr>
            <w:tcW w:w="488"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p>
        </w:tc>
      </w:tr>
      <w:tr w:rsidR="00B82268" w:rsidRPr="00B82268" w:rsidTr="00B82268">
        <w:trPr>
          <w:trHeight w:val="300"/>
        </w:trPr>
        <w:tc>
          <w:tcPr>
            <w:tcW w:w="770" w:type="pct"/>
            <w:vMerge/>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p>
        </w:tc>
        <w:tc>
          <w:tcPr>
            <w:tcW w:w="1669" w:type="pc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улиц в жилой застройке, второстепенных</w:t>
            </w:r>
          </w:p>
        </w:tc>
        <w:tc>
          <w:tcPr>
            <w:tcW w:w="47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км</w:t>
            </w:r>
          </w:p>
        </w:tc>
        <w:tc>
          <w:tcPr>
            <w:tcW w:w="37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2,627</w:t>
            </w:r>
          </w:p>
        </w:tc>
        <w:tc>
          <w:tcPr>
            <w:tcW w:w="85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p>
        </w:tc>
        <w:tc>
          <w:tcPr>
            <w:tcW w:w="37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1,601</w:t>
            </w:r>
          </w:p>
        </w:tc>
        <w:tc>
          <w:tcPr>
            <w:tcW w:w="488"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1,026</w:t>
            </w:r>
          </w:p>
        </w:tc>
      </w:tr>
      <w:tr w:rsidR="00B82268" w:rsidRPr="00B82268" w:rsidTr="00B82268">
        <w:trPr>
          <w:trHeight w:val="300"/>
        </w:trPr>
        <w:tc>
          <w:tcPr>
            <w:tcW w:w="770" w:type="pct"/>
            <w:vMerge w:val="restar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proofErr w:type="spellStart"/>
            <w:r w:rsidRPr="00B82268">
              <w:rPr>
                <w:rFonts w:ascii="Times New Roman" w:eastAsia="Times New Roman" w:hAnsi="Times New Roman" w:cs="Times New Roman"/>
                <w:lang w:eastAsia="ru-RU"/>
              </w:rPr>
              <w:t>с</w:t>
            </w:r>
            <w:proofErr w:type="gramStart"/>
            <w:r w:rsidRPr="00B82268">
              <w:rPr>
                <w:rFonts w:ascii="Times New Roman" w:eastAsia="Times New Roman" w:hAnsi="Times New Roman" w:cs="Times New Roman"/>
                <w:lang w:eastAsia="ru-RU"/>
              </w:rPr>
              <w:t>.С</w:t>
            </w:r>
            <w:proofErr w:type="gramEnd"/>
            <w:r w:rsidRPr="00B82268">
              <w:rPr>
                <w:rFonts w:ascii="Times New Roman" w:eastAsia="Times New Roman" w:hAnsi="Times New Roman" w:cs="Times New Roman"/>
                <w:lang w:eastAsia="ru-RU"/>
              </w:rPr>
              <w:t>уетиновка</w:t>
            </w:r>
            <w:proofErr w:type="spellEnd"/>
          </w:p>
        </w:tc>
        <w:tc>
          <w:tcPr>
            <w:tcW w:w="1669" w:type="pc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Протяженность улично-дорожной сети, всего</w:t>
            </w:r>
          </w:p>
        </w:tc>
        <w:tc>
          <w:tcPr>
            <w:tcW w:w="47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км</w:t>
            </w:r>
          </w:p>
        </w:tc>
        <w:tc>
          <w:tcPr>
            <w:tcW w:w="37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0,287</w:t>
            </w:r>
          </w:p>
        </w:tc>
        <w:tc>
          <w:tcPr>
            <w:tcW w:w="85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0,287</w:t>
            </w:r>
          </w:p>
        </w:tc>
        <w:tc>
          <w:tcPr>
            <w:tcW w:w="37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
        </w:tc>
        <w:tc>
          <w:tcPr>
            <w:tcW w:w="488"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p>
        </w:tc>
      </w:tr>
      <w:tr w:rsidR="00B82268" w:rsidRPr="00B82268" w:rsidTr="00B82268">
        <w:trPr>
          <w:trHeight w:val="70"/>
        </w:trPr>
        <w:tc>
          <w:tcPr>
            <w:tcW w:w="770" w:type="pct"/>
            <w:vMerge/>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p>
        </w:tc>
        <w:tc>
          <w:tcPr>
            <w:tcW w:w="1669" w:type="pct"/>
            <w:shd w:val="clear" w:color="auto" w:fill="auto"/>
          </w:tcPr>
          <w:p w:rsidR="00B82268" w:rsidRPr="00B82268" w:rsidRDefault="00B82268" w:rsidP="00B82268">
            <w:pPr>
              <w:spacing w:after="0" w:line="240" w:lineRule="auto"/>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главных улиц</w:t>
            </w:r>
          </w:p>
        </w:tc>
        <w:tc>
          <w:tcPr>
            <w:tcW w:w="479"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км</w:t>
            </w:r>
          </w:p>
        </w:tc>
        <w:tc>
          <w:tcPr>
            <w:tcW w:w="371" w:type="pct"/>
            <w:shd w:val="clear" w:color="auto" w:fill="auto"/>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0,287</w:t>
            </w:r>
          </w:p>
        </w:tc>
        <w:tc>
          <w:tcPr>
            <w:tcW w:w="85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r w:rsidRPr="00B82268">
              <w:rPr>
                <w:rFonts w:ascii="Times New Roman" w:eastAsia="Times New Roman" w:hAnsi="Times New Roman" w:cs="Times New Roman"/>
                <w:lang w:eastAsia="ru-RU"/>
              </w:rPr>
              <w:t>0,287</w:t>
            </w:r>
          </w:p>
        </w:tc>
        <w:tc>
          <w:tcPr>
            <w:tcW w:w="371"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p>
        </w:tc>
        <w:tc>
          <w:tcPr>
            <w:tcW w:w="488" w:type="pct"/>
            <w:shd w:val="clear" w:color="auto" w:fill="auto"/>
            <w:noWrap/>
          </w:tcPr>
          <w:p w:rsidR="00B82268" w:rsidRPr="00B82268" w:rsidRDefault="00B82268" w:rsidP="00B82268">
            <w:pPr>
              <w:spacing w:after="0" w:line="240" w:lineRule="auto"/>
              <w:jc w:val="center"/>
              <w:rPr>
                <w:rFonts w:ascii="Times New Roman" w:eastAsia="Times New Roman" w:hAnsi="Times New Roman" w:cs="Times New Roman"/>
                <w:lang w:eastAsia="ru-RU"/>
              </w:rPr>
            </w:pPr>
          </w:p>
        </w:tc>
      </w:tr>
    </w:tbl>
    <w:p w:rsidR="00B82268" w:rsidRPr="00B82268" w:rsidRDefault="00B82268" w:rsidP="00B82268">
      <w:pPr>
        <w:spacing w:after="0" w:line="240" w:lineRule="auto"/>
        <w:ind w:firstLine="284"/>
        <w:jc w:val="both"/>
        <w:rPr>
          <w:rFonts w:ascii="Times New Roman" w:eastAsia="Times New Roman" w:hAnsi="Times New Roman" w:cs="Calibri"/>
          <w:sz w:val="18"/>
          <w:szCs w:val="18"/>
          <w:lang w:eastAsia="ru-RU"/>
        </w:rPr>
      </w:pPr>
    </w:p>
    <w:p w:rsidR="00B82268" w:rsidRPr="00B82268" w:rsidRDefault="00B82268" w:rsidP="00B82268">
      <w:pPr>
        <w:spacing w:after="0" w:line="240" w:lineRule="auto"/>
        <w:ind w:firstLine="567"/>
        <w:jc w:val="both"/>
        <w:rPr>
          <w:rFonts w:ascii="Times New Roman" w:eastAsia="Times New Roman" w:hAnsi="Times New Roman" w:cs="Calibri"/>
          <w:sz w:val="24"/>
          <w:szCs w:val="24"/>
          <w:lang w:eastAsia="ru-RU"/>
        </w:rPr>
      </w:pPr>
      <w:r w:rsidRPr="00B82268">
        <w:rPr>
          <w:rFonts w:ascii="Times New Roman" w:eastAsia="Times New Roman" w:hAnsi="Times New Roman" w:cs="Calibri"/>
          <w:sz w:val="24"/>
          <w:szCs w:val="24"/>
          <w:lang w:eastAsia="ru-RU"/>
        </w:rPr>
        <w:t>Предложенная структура улично-дорожной сети максимально решает транспортные проблемы: обеспечивает необходимыми связями населенные пункты, повышает плотность главных и основных улиц, обеспечивает удобные выходы на региональные автодороги, а также решает проблему движения грузового транспорта в обход районов жилой застройки.</w:t>
      </w:r>
    </w:p>
    <w:p w:rsidR="00B82268" w:rsidRPr="00B82268" w:rsidRDefault="00B82268" w:rsidP="00B82268">
      <w:pPr>
        <w:spacing w:after="150" w:line="238" w:lineRule="atLeast"/>
        <w:ind w:firstLine="567"/>
        <w:jc w:val="both"/>
        <w:rPr>
          <w:rFonts w:ascii="Times New Roman" w:eastAsia="Times New Roman" w:hAnsi="Times New Roman" w:cs="Times New Roman"/>
          <w:color w:val="242424"/>
          <w:sz w:val="20"/>
          <w:szCs w:val="20"/>
          <w:lang w:eastAsia="ru-RU"/>
        </w:rPr>
      </w:pPr>
    </w:p>
    <w:p w:rsidR="00B82268" w:rsidRPr="00B82268" w:rsidRDefault="00B82268" w:rsidP="00B82268">
      <w:pPr>
        <w:spacing w:after="150" w:line="238" w:lineRule="atLeast"/>
        <w:ind w:left="360"/>
        <w:rPr>
          <w:rFonts w:ascii="Times New Roman" w:eastAsia="Times New Roman" w:hAnsi="Times New Roman" w:cs="Times New Roman"/>
          <w:color w:val="242424"/>
          <w:sz w:val="20"/>
          <w:szCs w:val="20"/>
          <w:lang w:eastAsia="ru-RU"/>
        </w:rPr>
        <w:sectPr w:rsidR="00B82268" w:rsidRPr="00B82268" w:rsidSect="00B82268">
          <w:pgSz w:w="11906" w:h="16838"/>
          <w:pgMar w:top="1134" w:right="851" w:bottom="1134" w:left="1701" w:header="709" w:footer="709" w:gutter="0"/>
          <w:cols w:space="708"/>
          <w:docGrid w:linePitch="360"/>
        </w:sectPr>
      </w:pPr>
    </w:p>
    <w:p w:rsidR="00B82268" w:rsidRPr="00B82268" w:rsidRDefault="00B82268" w:rsidP="00B82268">
      <w:pPr>
        <w:shd w:val="clear" w:color="auto" w:fill="FFFFFF"/>
        <w:spacing w:after="0" w:line="240" w:lineRule="auto"/>
        <w:jc w:val="both"/>
        <w:rPr>
          <w:rFonts w:ascii="Times New Roman" w:eastAsia="Times New Roman" w:hAnsi="Times New Roman" w:cs="Times New Roman"/>
          <w:b/>
          <w:bCs/>
          <w:sz w:val="24"/>
          <w:szCs w:val="24"/>
          <w:lang w:eastAsia="ru-RU"/>
        </w:rPr>
      </w:pPr>
      <w:r w:rsidRPr="00B82268">
        <w:rPr>
          <w:rFonts w:ascii="Times New Roman" w:eastAsia="Times New Roman" w:hAnsi="Times New Roman" w:cs="Times New Roman"/>
          <w:b/>
          <w:color w:val="242424"/>
          <w:sz w:val="28"/>
          <w:szCs w:val="28"/>
          <w:lang w:eastAsia="ru-RU"/>
        </w:rPr>
        <w:lastRenderedPageBreak/>
        <w:t>5.Оценка эффективности мероприятий  развития социальной инфраструктуры</w:t>
      </w:r>
    </w:p>
    <w:p w:rsidR="00B82268" w:rsidRPr="00B82268" w:rsidRDefault="00B82268" w:rsidP="00B82268">
      <w:pPr>
        <w:shd w:val="clear" w:color="auto" w:fill="FFFFFF"/>
        <w:spacing w:after="0" w:line="240" w:lineRule="auto"/>
        <w:jc w:val="both"/>
        <w:rPr>
          <w:rFonts w:ascii="Times New Roman" w:eastAsia="Times New Roman" w:hAnsi="Times New Roman" w:cs="Times New Roman"/>
          <w:b/>
          <w:bCs/>
          <w:sz w:val="24"/>
          <w:szCs w:val="24"/>
          <w:lang w:eastAsia="ru-RU"/>
        </w:rPr>
      </w:pPr>
    </w:p>
    <w:p w:rsidR="00B82268" w:rsidRPr="00B82268" w:rsidRDefault="00B82268" w:rsidP="00B82268">
      <w:pPr>
        <w:suppressAutoHyphens/>
        <w:spacing w:after="0" w:line="240" w:lineRule="auto"/>
        <w:jc w:val="center"/>
        <w:rPr>
          <w:rFonts w:ascii="Times New Roman" w:eastAsia="Times New Roman" w:hAnsi="Times New Roman" w:cs="Times New Roman"/>
          <w:b/>
          <w:spacing w:val="-1"/>
          <w:kern w:val="2"/>
          <w:sz w:val="28"/>
          <w:szCs w:val="24"/>
          <w:lang w:eastAsia="ar-SA"/>
        </w:rPr>
      </w:pPr>
      <w:r w:rsidRPr="00B82268">
        <w:rPr>
          <w:rFonts w:ascii="Times New Roman" w:eastAsia="Times New Roman" w:hAnsi="Times New Roman" w:cs="Times New Roman"/>
          <w:b/>
          <w:spacing w:val="-1"/>
          <w:kern w:val="2"/>
          <w:sz w:val="28"/>
          <w:szCs w:val="24"/>
          <w:lang w:eastAsia="ar-SA"/>
        </w:rPr>
        <w:t xml:space="preserve"> ПРОГРАММА ИНВЕСТИЦИОННЫХ ПРОЕКТОВ, </w:t>
      </w:r>
    </w:p>
    <w:p w:rsidR="00B82268" w:rsidRPr="00B82268" w:rsidRDefault="00B82268" w:rsidP="00B82268">
      <w:pPr>
        <w:suppressAutoHyphens/>
        <w:spacing w:after="0" w:line="240" w:lineRule="auto"/>
        <w:jc w:val="center"/>
        <w:rPr>
          <w:rFonts w:ascii="Times New Roman" w:eastAsia="Times New Roman" w:hAnsi="Times New Roman" w:cs="Times New Roman"/>
          <w:b/>
          <w:spacing w:val="-1"/>
          <w:kern w:val="2"/>
          <w:sz w:val="28"/>
          <w:szCs w:val="24"/>
          <w:lang w:eastAsia="ar-SA"/>
        </w:rPr>
      </w:pPr>
      <w:r w:rsidRPr="00B82268">
        <w:rPr>
          <w:rFonts w:ascii="Times New Roman" w:eastAsia="Times New Roman" w:hAnsi="Times New Roman" w:cs="Times New Roman"/>
          <w:b/>
          <w:spacing w:val="-1"/>
          <w:kern w:val="2"/>
          <w:sz w:val="28"/>
          <w:szCs w:val="24"/>
          <w:lang w:eastAsia="ar-SA"/>
        </w:rPr>
        <w:t>ОБЕСПЕЧИВАЮЩИХ ДОСТИЖЕНИЕ ЦЕЛЕВЫХ ПОКАЗАТЕЛЕЙ</w:t>
      </w:r>
    </w:p>
    <w:p w:rsidR="00B82268" w:rsidRPr="00B82268" w:rsidRDefault="00B82268" w:rsidP="00B82268">
      <w:pPr>
        <w:shd w:val="clear" w:color="auto" w:fill="FFFFFF"/>
        <w:spacing w:after="0" w:line="240" w:lineRule="auto"/>
        <w:jc w:val="center"/>
        <w:rPr>
          <w:rFonts w:ascii="Times New Roman" w:eastAsia="Times New Roman" w:hAnsi="Times New Roman" w:cs="Times New Roman"/>
          <w:b/>
          <w:bCs/>
          <w:sz w:val="24"/>
          <w:szCs w:val="24"/>
          <w:lang w:eastAsia="ru-RU"/>
        </w:rPr>
      </w:pPr>
    </w:p>
    <w:p w:rsidR="00B82268" w:rsidRPr="00B82268" w:rsidRDefault="00B82268" w:rsidP="00B82268">
      <w:pPr>
        <w:suppressAutoHyphens/>
        <w:spacing w:after="0" w:line="240" w:lineRule="auto"/>
        <w:jc w:val="both"/>
        <w:rPr>
          <w:rFonts w:ascii="Times New Roman" w:eastAsia="Calibri" w:hAnsi="Times New Roman" w:cs="Times New Roman"/>
          <w:b/>
          <w:bCs/>
          <w:sz w:val="24"/>
          <w:szCs w:val="24"/>
          <w:lang w:eastAsia="ar-SA"/>
        </w:rPr>
      </w:pPr>
      <w:r w:rsidRPr="00B82268">
        <w:rPr>
          <w:rFonts w:ascii="Times New Roman" w:eastAsia="Calibri" w:hAnsi="Times New Roman" w:cs="Times New Roman"/>
          <w:b/>
          <w:sz w:val="24"/>
          <w:lang w:eastAsia="ar-SA"/>
        </w:rPr>
        <w:t xml:space="preserve">Таблица5 – </w:t>
      </w:r>
      <w:r w:rsidRPr="00B82268">
        <w:rPr>
          <w:rFonts w:ascii="Times New Roman" w:eastAsia="Calibri" w:hAnsi="Times New Roman" w:cs="Times New Roman"/>
          <w:b/>
          <w:bCs/>
          <w:sz w:val="24"/>
          <w:szCs w:val="24"/>
          <w:lang w:eastAsia="ar-SA"/>
        </w:rPr>
        <w:t xml:space="preserve">Программа инвестиционных проектов </w:t>
      </w:r>
      <w:proofErr w:type="spellStart"/>
      <w:r w:rsidRPr="00B82268">
        <w:rPr>
          <w:rFonts w:ascii="Times New Roman" w:eastAsia="Calibri" w:hAnsi="Times New Roman" w:cs="Times New Roman"/>
          <w:b/>
          <w:bCs/>
          <w:sz w:val="24"/>
          <w:lang w:eastAsia="ar-SA"/>
        </w:rPr>
        <w:t>улично</w:t>
      </w:r>
      <w:proofErr w:type="spellEnd"/>
      <w:r w:rsidRPr="00B82268">
        <w:rPr>
          <w:rFonts w:ascii="Times New Roman" w:eastAsia="Calibri" w:hAnsi="Times New Roman" w:cs="Times New Roman"/>
          <w:b/>
          <w:bCs/>
          <w:sz w:val="24"/>
          <w:lang w:eastAsia="ar-SA"/>
        </w:rPr>
        <w:t xml:space="preserve"> – дорожной сети</w:t>
      </w:r>
      <w:r w:rsidRPr="00B82268">
        <w:rPr>
          <w:rFonts w:ascii="Times New Roman" w:eastAsia="Calibri" w:hAnsi="Times New Roman" w:cs="Times New Roman"/>
          <w:bCs/>
          <w:sz w:val="24"/>
          <w:lang w:eastAsia="ar-SA"/>
        </w:rPr>
        <w:t xml:space="preserve"> </w:t>
      </w:r>
      <w:proofErr w:type="spellStart"/>
      <w:r w:rsidRPr="00B82268">
        <w:rPr>
          <w:rFonts w:ascii="Times New Roman" w:eastAsia="Calibri" w:hAnsi="Times New Roman" w:cs="Times New Roman"/>
          <w:b/>
          <w:bCs/>
          <w:sz w:val="24"/>
          <w:szCs w:val="24"/>
          <w:lang w:eastAsia="ar-SA"/>
        </w:rPr>
        <w:t>Кановского</w:t>
      </w:r>
      <w:proofErr w:type="spellEnd"/>
      <w:r w:rsidRPr="00B82268">
        <w:rPr>
          <w:rFonts w:ascii="Times New Roman" w:eastAsia="Calibri" w:hAnsi="Times New Roman" w:cs="Times New Roman"/>
          <w:b/>
          <w:bCs/>
          <w:sz w:val="24"/>
          <w:szCs w:val="24"/>
          <w:lang w:eastAsia="ar-SA"/>
        </w:rPr>
        <w:t xml:space="preserve">  сельского поселения.</w:t>
      </w:r>
    </w:p>
    <w:tbl>
      <w:tblPr>
        <w:tblW w:w="15377" w:type="dxa"/>
        <w:tblInd w:w="-643" w:type="dxa"/>
        <w:tblLayout w:type="fixed"/>
        <w:tblCellMar>
          <w:left w:w="28" w:type="dxa"/>
          <w:right w:w="28" w:type="dxa"/>
        </w:tblCellMar>
        <w:tblLook w:val="0000" w:firstRow="0" w:lastRow="0" w:firstColumn="0" w:lastColumn="0" w:noHBand="0" w:noVBand="0"/>
      </w:tblPr>
      <w:tblGrid>
        <w:gridCol w:w="821"/>
        <w:gridCol w:w="1873"/>
        <w:gridCol w:w="1701"/>
        <w:gridCol w:w="707"/>
        <w:gridCol w:w="1187"/>
        <w:gridCol w:w="1191"/>
        <w:gridCol w:w="1070"/>
        <w:gridCol w:w="796"/>
        <w:gridCol w:w="611"/>
        <w:gridCol w:w="141"/>
        <w:gridCol w:w="563"/>
        <w:gridCol w:w="233"/>
        <w:gridCol w:w="372"/>
        <w:gridCol w:w="605"/>
        <w:gridCol w:w="605"/>
        <w:gridCol w:w="846"/>
        <w:gridCol w:w="507"/>
        <w:gridCol w:w="1548"/>
      </w:tblGrid>
      <w:tr w:rsidR="00B82268" w:rsidRPr="00B82268" w:rsidTr="00B82268">
        <w:trPr>
          <w:gridAfter w:val="8"/>
          <w:wAfter w:w="5279" w:type="dxa"/>
          <w:trHeight w:val="495"/>
          <w:tblHeader/>
        </w:trPr>
        <w:tc>
          <w:tcPr>
            <w:tcW w:w="821" w:type="dxa"/>
            <w:vMerge w:val="restart"/>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 xml:space="preserve">№ </w:t>
            </w:r>
            <w:proofErr w:type="gramStart"/>
            <w:r w:rsidRPr="00B82268">
              <w:rPr>
                <w:rFonts w:ascii="Times New Roman" w:eastAsia="Times New Roman" w:hAnsi="Times New Roman" w:cs="Times New Roman"/>
                <w:b/>
                <w:sz w:val="24"/>
                <w:szCs w:val="24"/>
                <w:lang w:eastAsia="ru-RU"/>
              </w:rPr>
              <w:t>п</w:t>
            </w:r>
            <w:proofErr w:type="gramEnd"/>
            <w:r w:rsidRPr="00B82268">
              <w:rPr>
                <w:rFonts w:ascii="Times New Roman" w:eastAsia="Times New Roman" w:hAnsi="Times New Roman" w:cs="Times New Roman"/>
                <w:b/>
                <w:sz w:val="24"/>
                <w:szCs w:val="24"/>
                <w:lang w:eastAsia="ru-RU"/>
              </w:rPr>
              <w:t>/п</w:t>
            </w:r>
          </w:p>
        </w:tc>
        <w:tc>
          <w:tcPr>
            <w:tcW w:w="1873" w:type="dxa"/>
            <w:vMerge w:val="restart"/>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Наименование объекта</w:t>
            </w:r>
          </w:p>
        </w:tc>
        <w:tc>
          <w:tcPr>
            <w:tcW w:w="1701" w:type="dxa"/>
            <w:vMerge w:val="restart"/>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Цель реализации</w:t>
            </w:r>
          </w:p>
        </w:tc>
        <w:tc>
          <w:tcPr>
            <w:tcW w:w="1894" w:type="dxa"/>
            <w:gridSpan w:val="2"/>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Сроки реализации</w:t>
            </w:r>
          </w:p>
        </w:tc>
        <w:tc>
          <w:tcPr>
            <w:tcW w:w="1191" w:type="dxa"/>
            <w:vMerge w:val="restart"/>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 xml:space="preserve">Общая сметная стоимость, </w:t>
            </w:r>
            <w:proofErr w:type="spellStart"/>
            <w:r w:rsidRPr="00B82268">
              <w:rPr>
                <w:rFonts w:ascii="Times New Roman" w:eastAsia="Times New Roman" w:hAnsi="Times New Roman" w:cs="Times New Roman"/>
                <w:b/>
                <w:sz w:val="24"/>
                <w:szCs w:val="24"/>
                <w:lang w:eastAsia="ru-RU"/>
              </w:rPr>
              <w:t>тыс</w:t>
            </w:r>
            <w:proofErr w:type="gramStart"/>
            <w:r w:rsidRPr="00B82268">
              <w:rPr>
                <w:rFonts w:ascii="Times New Roman" w:eastAsia="Times New Roman" w:hAnsi="Times New Roman" w:cs="Times New Roman"/>
                <w:b/>
                <w:sz w:val="24"/>
                <w:szCs w:val="24"/>
                <w:lang w:eastAsia="ru-RU"/>
              </w:rPr>
              <w:t>.р</w:t>
            </w:r>
            <w:proofErr w:type="gramEnd"/>
            <w:r w:rsidRPr="00B82268">
              <w:rPr>
                <w:rFonts w:ascii="Times New Roman" w:eastAsia="Times New Roman" w:hAnsi="Times New Roman" w:cs="Times New Roman"/>
                <w:b/>
                <w:sz w:val="24"/>
                <w:szCs w:val="24"/>
                <w:lang w:eastAsia="ru-RU"/>
              </w:rPr>
              <w:t>уб</w:t>
            </w:r>
            <w:proofErr w:type="spellEnd"/>
            <w:r w:rsidRPr="00B82268">
              <w:rPr>
                <w:rFonts w:ascii="Times New Roman" w:eastAsia="Times New Roman" w:hAnsi="Times New Roman" w:cs="Times New Roman"/>
                <w:b/>
                <w:sz w:val="24"/>
                <w:szCs w:val="24"/>
                <w:lang w:eastAsia="ru-RU"/>
              </w:rPr>
              <w:t>.</w:t>
            </w:r>
          </w:p>
        </w:tc>
        <w:tc>
          <w:tcPr>
            <w:tcW w:w="1070" w:type="dxa"/>
            <w:vMerge w:val="restart"/>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i/>
                <w:iCs/>
                <w:sz w:val="24"/>
                <w:szCs w:val="24"/>
                <w:lang w:eastAsia="ru-RU"/>
              </w:rPr>
            </w:pPr>
            <w:r w:rsidRPr="00B82268">
              <w:rPr>
                <w:rFonts w:ascii="Times New Roman" w:eastAsia="Times New Roman" w:hAnsi="Times New Roman" w:cs="Times New Roman"/>
                <w:b/>
                <w:sz w:val="24"/>
                <w:szCs w:val="24"/>
                <w:lang w:eastAsia="ru-RU"/>
              </w:rPr>
              <w:t xml:space="preserve">Единица измерения </w:t>
            </w:r>
            <w:r w:rsidRPr="00B82268">
              <w:rPr>
                <w:rFonts w:ascii="Times New Roman" w:eastAsia="Times New Roman" w:hAnsi="Times New Roman" w:cs="Times New Roman"/>
                <w:b/>
                <w:i/>
                <w:iCs/>
                <w:sz w:val="24"/>
                <w:szCs w:val="24"/>
                <w:lang w:eastAsia="ru-RU"/>
              </w:rPr>
              <w:t>(м</w:t>
            </w:r>
            <w:proofErr w:type="gramStart"/>
            <w:r w:rsidRPr="00B82268">
              <w:rPr>
                <w:rFonts w:ascii="Times New Roman" w:eastAsia="Times New Roman" w:hAnsi="Times New Roman" w:cs="Times New Roman"/>
                <w:b/>
                <w:i/>
                <w:iCs/>
                <w:sz w:val="24"/>
                <w:szCs w:val="24"/>
                <w:vertAlign w:val="superscript"/>
                <w:lang w:eastAsia="ru-RU"/>
              </w:rPr>
              <w:t>2</w:t>
            </w:r>
            <w:proofErr w:type="gramEnd"/>
            <w:r w:rsidRPr="00B82268">
              <w:rPr>
                <w:rFonts w:ascii="Times New Roman" w:eastAsia="Times New Roman" w:hAnsi="Times New Roman" w:cs="Times New Roman"/>
                <w:b/>
                <w:i/>
                <w:iCs/>
                <w:sz w:val="24"/>
                <w:szCs w:val="24"/>
                <w:lang w:eastAsia="ru-RU"/>
              </w:rPr>
              <w:t>)</w:t>
            </w:r>
          </w:p>
        </w:tc>
        <w:tc>
          <w:tcPr>
            <w:tcW w:w="15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Источники финансирования</w:t>
            </w:r>
          </w:p>
        </w:tc>
      </w:tr>
      <w:tr w:rsidR="00B82268" w:rsidRPr="00B82268" w:rsidTr="00B82268">
        <w:trPr>
          <w:gridAfter w:val="6"/>
          <w:wAfter w:w="4483" w:type="dxa"/>
          <w:trHeight w:val="540"/>
        </w:trPr>
        <w:tc>
          <w:tcPr>
            <w:tcW w:w="821"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1873"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1701"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707" w:type="dxa"/>
            <w:vMerge w:val="restart"/>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начало</w:t>
            </w:r>
          </w:p>
        </w:tc>
        <w:tc>
          <w:tcPr>
            <w:tcW w:w="1187" w:type="dxa"/>
            <w:vMerge w:val="restart"/>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окончание</w:t>
            </w:r>
          </w:p>
        </w:tc>
        <w:tc>
          <w:tcPr>
            <w:tcW w:w="1191"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1070"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796" w:type="dxa"/>
            <w:vMerge w:val="restart"/>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на весь период 2016-2022 гг.</w:t>
            </w:r>
          </w:p>
        </w:tc>
        <w:tc>
          <w:tcPr>
            <w:tcW w:w="15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r>
      <w:tr w:rsidR="00B82268" w:rsidRPr="00B82268" w:rsidTr="00B82268">
        <w:trPr>
          <w:trHeight w:val="610"/>
        </w:trPr>
        <w:tc>
          <w:tcPr>
            <w:tcW w:w="821"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1873"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1701"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707"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1187"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1191"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1070"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796" w:type="dxa"/>
            <w:vMerge/>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c>
          <w:tcPr>
            <w:tcW w:w="611"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2016</w:t>
            </w:r>
          </w:p>
        </w:tc>
        <w:tc>
          <w:tcPr>
            <w:tcW w:w="704" w:type="dxa"/>
            <w:gridSpan w:val="2"/>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2017</w:t>
            </w:r>
          </w:p>
        </w:tc>
        <w:tc>
          <w:tcPr>
            <w:tcW w:w="605" w:type="dxa"/>
            <w:gridSpan w:val="2"/>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2018</w:t>
            </w:r>
          </w:p>
        </w:tc>
        <w:tc>
          <w:tcPr>
            <w:tcW w:w="605"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2019</w:t>
            </w:r>
          </w:p>
        </w:tc>
        <w:tc>
          <w:tcPr>
            <w:tcW w:w="605"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2020</w:t>
            </w:r>
          </w:p>
        </w:tc>
        <w:tc>
          <w:tcPr>
            <w:tcW w:w="846" w:type="dxa"/>
            <w:tcBorders>
              <w:top w:val="single" w:sz="4" w:space="0" w:color="000000"/>
              <w:left w:val="single" w:sz="4" w:space="0" w:color="000000"/>
              <w:bottom w:val="single" w:sz="4" w:space="0" w:color="000000"/>
              <w:right w:val="single" w:sz="4" w:space="0" w:color="auto"/>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2021</w:t>
            </w:r>
          </w:p>
        </w:tc>
        <w:tc>
          <w:tcPr>
            <w:tcW w:w="507" w:type="dxa"/>
            <w:tcBorders>
              <w:top w:val="single" w:sz="4" w:space="0" w:color="000000"/>
              <w:left w:val="single" w:sz="4" w:space="0" w:color="auto"/>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2022</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b/>
                <w:sz w:val="24"/>
                <w:szCs w:val="24"/>
                <w:lang w:eastAsia="ru-RU"/>
              </w:rPr>
            </w:pPr>
          </w:p>
        </w:tc>
      </w:tr>
      <w:tr w:rsidR="00B82268" w:rsidRPr="00B82268" w:rsidTr="00B82268">
        <w:trPr>
          <w:trHeight w:val="300"/>
        </w:trPr>
        <w:tc>
          <w:tcPr>
            <w:tcW w:w="821"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1</w:t>
            </w:r>
          </w:p>
        </w:tc>
        <w:tc>
          <w:tcPr>
            <w:tcW w:w="1873"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2</w:t>
            </w:r>
          </w:p>
        </w:tc>
        <w:tc>
          <w:tcPr>
            <w:tcW w:w="1701"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4</w:t>
            </w:r>
          </w:p>
        </w:tc>
        <w:tc>
          <w:tcPr>
            <w:tcW w:w="707"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5</w:t>
            </w:r>
          </w:p>
        </w:tc>
        <w:tc>
          <w:tcPr>
            <w:tcW w:w="1187"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6</w:t>
            </w:r>
          </w:p>
        </w:tc>
        <w:tc>
          <w:tcPr>
            <w:tcW w:w="1191"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7</w:t>
            </w:r>
          </w:p>
        </w:tc>
        <w:tc>
          <w:tcPr>
            <w:tcW w:w="1070"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8</w:t>
            </w:r>
          </w:p>
        </w:tc>
        <w:tc>
          <w:tcPr>
            <w:tcW w:w="796"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9</w:t>
            </w:r>
          </w:p>
        </w:tc>
        <w:tc>
          <w:tcPr>
            <w:tcW w:w="611"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10</w:t>
            </w:r>
          </w:p>
        </w:tc>
        <w:tc>
          <w:tcPr>
            <w:tcW w:w="704" w:type="dxa"/>
            <w:gridSpan w:val="2"/>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11</w:t>
            </w:r>
          </w:p>
        </w:tc>
        <w:tc>
          <w:tcPr>
            <w:tcW w:w="605" w:type="dxa"/>
            <w:gridSpan w:val="2"/>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12</w:t>
            </w:r>
          </w:p>
        </w:tc>
        <w:tc>
          <w:tcPr>
            <w:tcW w:w="605"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13</w:t>
            </w:r>
          </w:p>
        </w:tc>
        <w:tc>
          <w:tcPr>
            <w:tcW w:w="605"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14</w:t>
            </w:r>
          </w:p>
        </w:tc>
        <w:tc>
          <w:tcPr>
            <w:tcW w:w="846" w:type="dxa"/>
            <w:tcBorders>
              <w:top w:val="single" w:sz="4" w:space="0" w:color="000000"/>
              <w:left w:val="single" w:sz="4" w:space="0" w:color="000000"/>
              <w:bottom w:val="single" w:sz="4" w:space="0" w:color="000000"/>
              <w:right w:val="single" w:sz="4" w:space="0" w:color="auto"/>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15</w:t>
            </w:r>
          </w:p>
        </w:tc>
        <w:tc>
          <w:tcPr>
            <w:tcW w:w="507" w:type="dxa"/>
            <w:tcBorders>
              <w:top w:val="single" w:sz="4" w:space="0" w:color="000000"/>
              <w:left w:val="single" w:sz="4" w:space="0" w:color="auto"/>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16</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sz w:val="24"/>
                <w:szCs w:val="24"/>
                <w:lang w:eastAsia="ru-RU"/>
              </w:rPr>
            </w:pPr>
          </w:p>
        </w:tc>
      </w:tr>
      <w:tr w:rsidR="00B82268" w:rsidRPr="00B82268" w:rsidTr="00B82268">
        <w:trPr>
          <w:trHeight w:val="300"/>
        </w:trPr>
        <w:tc>
          <w:tcPr>
            <w:tcW w:w="821"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1.</w:t>
            </w:r>
          </w:p>
        </w:tc>
        <w:tc>
          <w:tcPr>
            <w:tcW w:w="1873"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sz w:val="24"/>
                <w:szCs w:val="24"/>
                <w:lang w:eastAsia="ru-RU"/>
              </w:rPr>
            </w:pPr>
            <w:r w:rsidRPr="00B82268">
              <w:rPr>
                <w:rFonts w:ascii="Times New Roman" w:eastAsia="Times New Roman" w:hAnsi="Times New Roman" w:cs="Times New Roman"/>
                <w:lang w:eastAsia="ru-RU"/>
              </w:rPr>
              <w:t xml:space="preserve">Ремонт участков автомобильных дорог общего пользования местного значения  </w:t>
            </w:r>
          </w:p>
        </w:tc>
        <w:tc>
          <w:tcPr>
            <w:tcW w:w="1701"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Повышение  качества уличн</w:t>
            </w:r>
            <w:proofErr w:type="gramStart"/>
            <w:r w:rsidRPr="00B82268">
              <w:rPr>
                <w:rFonts w:ascii="Times New Roman" w:eastAsia="Times New Roman" w:hAnsi="Times New Roman" w:cs="Times New Roman"/>
                <w:sz w:val="24"/>
                <w:szCs w:val="24"/>
                <w:lang w:eastAsia="ru-RU"/>
              </w:rPr>
              <w:t>о-</w:t>
            </w:r>
            <w:proofErr w:type="gramEnd"/>
            <w:r w:rsidRPr="00B82268">
              <w:rPr>
                <w:rFonts w:ascii="Times New Roman" w:eastAsia="Times New Roman" w:hAnsi="Times New Roman" w:cs="Times New Roman"/>
                <w:sz w:val="24"/>
                <w:szCs w:val="24"/>
                <w:lang w:eastAsia="ru-RU"/>
              </w:rPr>
              <w:t xml:space="preserve"> дорожной сети </w:t>
            </w:r>
          </w:p>
        </w:tc>
        <w:tc>
          <w:tcPr>
            <w:tcW w:w="707"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01.2016</w:t>
            </w:r>
          </w:p>
        </w:tc>
        <w:tc>
          <w:tcPr>
            <w:tcW w:w="1187"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12.2022</w:t>
            </w:r>
          </w:p>
        </w:tc>
        <w:tc>
          <w:tcPr>
            <w:tcW w:w="1191"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4120,0</w:t>
            </w:r>
          </w:p>
        </w:tc>
        <w:tc>
          <w:tcPr>
            <w:tcW w:w="1070"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76428</w:t>
            </w:r>
          </w:p>
        </w:tc>
        <w:tc>
          <w:tcPr>
            <w:tcW w:w="796"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4120</w:t>
            </w:r>
          </w:p>
        </w:tc>
        <w:tc>
          <w:tcPr>
            <w:tcW w:w="611"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520</w:t>
            </w:r>
          </w:p>
        </w:tc>
        <w:tc>
          <w:tcPr>
            <w:tcW w:w="704" w:type="dxa"/>
            <w:gridSpan w:val="2"/>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550</w:t>
            </w:r>
          </w:p>
        </w:tc>
        <w:tc>
          <w:tcPr>
            <w:tcW w:w="605" w:type="dxa"/>
            <w:gridSpan w:val="2"/>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550</w:t>
            </w:r>
          </w:p>
        </w:tc>
        <w:tc>
          <w:tcPr>
            <w:tcW w:w="605"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600</w:t>
            </w:r>
          </w:p>
        </w:tc>
        <w:tc>
          <w:tcPr>
            <w:tcW w:w="605" w:type="dxa"/>
            <w:tcBorders>
              <w:top w:val="single" w:sz="4" w:space="0" w:color="000000"/>
              <w:left w:val="single" w:sz="4" w:space="0" w:color="000000"/>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600</w:t>
            </w:r>
          </w:p>
        </w:tc>
        <w:tc>
          <w:tcPr>
            <w:tcW w:w="846" w:type="dxa"/>
            <w:tcBorders>
              <w:top w:val="single" w:sz="4" w:space="0" w:color="000000"/>
              <w:left w:val="single" w:sz="4" w:space="0" w:color="000000"/>
              <w:bottom w:val="single" w:sz="4" w:space="0" w:color="000000"/>
              <w:right w:val="single" w:sz="4" w:space="0" w:color="auto"/>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p>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650</w:t>
            </w:r>
          </w:p>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p>
        </w:tc>
        <w:tc>
          <w:tcPr>
            <w:tcW w:w="507" w:type="dxa"/>
            <w:tcBorders>
              <w:top w:val="single" w:sz="4" w:space="0" w:color="000000"/>
              <w:left w:val="single" w:sz="4" w:space="0" w:color="auto"/>
              <w:bottom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p>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650</w:t>
            </w:r>
          </w:p>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proofErr w:type="spellStart"/>
            <w:r w:rsidRPr="00B82268">
              <w:rPr>
                <w:rFonts w:ascii="Times New Roman" w:eastAsia="Times New Roman" w:hAnsi="Times New Roman" w:cs="Times New Roman"/>
                <w:sz w:val="24"/>
                <w:szCs w:val="24"/>
                <w:lang w:eastAsia="ru-RU"/>
              </w:rPr>
              <w:t>Админстрация</w:t>
            </w:r>
            <w:proofErr w:type="spellEnd"/>
            <w:r w:rsidRPr="00B82268">
              <w:rPr>
                <w:rFonts w:ascii="Times New Roman" w:eastAsia="Times New Roman" w:hAnsi="Times New Roman" w:cs="Times New Roman"/>
                <w:sz w:val="24"/>
                <w:szCs w:val="24"/>
                <w:lang w:eastAsia="ru-RU"/>
              </w:rPr>
              <w:t xml:space="preserve"> </w:t>
            </w:r>
            <w:proofErr w:type="spellStart"/>
            <w:r w:rsidRPr="00B82268">
              <w:rPr>
                <w:rFonts w:ascii="Times New Roman" w:eastAsia="Times New Roman" w:hAnsi="Times New Roman" w:cs="Times New Roman"/>
                <w:sz w:val="24"/>
                <w:szCs w:val="24"/>
                <w:lang w:eastAsia="ru-RU"/>
              </w:rPr>
              <w:t>Кановского</w:t>
            </w:r>
            <w:proofErr w:type="spellEnd"/>
            <w:r w:rsidRPr="00B82268">
              <w:rPr>
                <w:rFonts w:ascii="Times New Roman" w:eastAsia="Times New Roman" w:hAnsi="Times New Roman" w:cs="Times New Roman"/>
                <w:sz w:val="24"/>
                <w:szCs w:val="24"/>
                <w:lang w:eastAsia="ru-RU"/>
              </w:rPr>
              <w:t xml:space="preserve"> сельского поселения</w:t>
            </w:r>
          </w:p>
        </w:tc>
      </w:tr>
    </w:tbl>
    <w:p w:rsidR="00B82268" w:rsidRPr="00B82268" w:rsidRDefault="00B82268" w:rsidP="00B82268">
      <w:pPr>
        <w:shd w:val="clear" w:color="auto" w:fill="FFFFFF"/>
        <w:spacing w:after="0" w:line="274" w:lineRule="exact"/>
        <w:ind w:right="-52" w:firstLine="540"/>
        <w:jc w:val="both"/>
        <w:rPr>
          <w:rFonts w:ascii="Times New Roman" w:eastAsia="Times New Roman" w:hAnsi="Times New Roman" w:cs="Times New Roman"/>
          <w:spacing w:val="-1"/>
          <w:sz w:val="24"/>
          <w:szCs w:val="24"/>
          <w:lang w:eastAsia="ru-RU"/>
        </w:rPr>
      </w:pPr>
    </w:p>
    <w:p w:rsidR="00B82268" w:rsidRPr="00B82268" w:rsidRDefault="00B82268" w:rsidP="00B82268">
      <w:pPr>
        <w:shd w:val="clear" w:color="auto" w:fill="FFFFFF"/>
        <w:spacing w:after="0" w:line="274" w:lineRule="exact"/>
        <w:ind w:right="-52" w:firstLine="540"/>
        <w:jc w:val="both"/>
        <w:rPr>
          <w:rFonts w:ascii="Times New Roman" w:eastAsia="Times New Roman" w:hAnsi="Times New Roman" w:cs="Times New Roman"/>
          <w:spacing w:val="-1"/>
          <w:sz w:val="24"/>
          <w:szCs w:val="24"/>
          <w:lang w:eastAsia="ru-RU"/>
        </w:rPr>
      </w:pPr>
    </w:p>
    <w:p w:rsidR="00B82268" w:rsidRPr="00B82268" w:rsidRDefault="00B82268" w:rsidP="00B82268">
      <w:pPr>
        <w:shd w:val="clear" w:color="auto" w:fill="FFFFFF"/>
        <w:spacing w:after="0" w:line="274" w:lineRule="exact"/>
        <w:ind w:right="-52" w:firstLine="540"/>
        <w:jc w:val="both"/>
        <w:rPr>
          <w:rFonts w:ascii="Times New Roman" w:eastAsia="Times New Roman" w:hAnsi="Times New Roman" w:cs="Times New Roman"/>
          <w:b/>
          <w:spacing w:val="-1"/>
          <w:sz w:val="24"/>
          <w:szCs w:val="24"/>
          <w:lang w:eastAsia="ru-RU"/>
        </w:rPr>
      </w:pPr>
      <w:r w:rsidRPr="00B82268">
        <w:rPr>
          <w:rFonts w:ascii="Times New Roman" w:eastAsia="Times New Roman" w:hAnsi="Times New Roman" w:cs="Times New Roman"/>
          <w:b/>
          <w:spacing w:val="-1"/>
          <w:sz w:val="24"/>
          <w:szCs w:val="24"/>
          <w:lang w:eastAsia="ru-RU"/>
        </w:rPr>
        <w:t>5.1    Структура инвестиций</w:t>
      </w:r>
    </w:p>
    <w:p w:rsidR="00B82268" w:rsidRPr="00B82268" w:rsidRDefault="00B82268" w:rsidP="00B82268">
      <w:pPr>
        <w:shd w:val="clear" w:color="auto" w:fill="FFFFFF"/>
        <w:spacing w:after="0" w:line="274" w:lineRule="exact"/>
        <w:ind w:right="-52" w:firstLine="540"/>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pacing w:val="-1"/>
          <w:sz w:val="24"/>
          <w:szCs w:val="24"/>
          <w:lang w:eastAsia="ru-RU"/>
        </w:rPr>
        <w:t>Общий объём средств, необходимый на первоочередные мероприя</w:t>
      </w:r>
      <w:r w:rsidRPr="00B82268">
        <w:rPr>
          <w:rFonts w:ascii="Times New Roman" w:eastAsia="Times New Roman" w:hAnsi="Times New Roman" w:cs="Times New Roman"/>
          <w:spacing w:val="-1"/>
          <w:sz w:val="24"/>
          <w:szCs w:val="24"/>
          <w:lang w:eastAsia="ru-RU"/>
        </w:rPr>
        <w:softHyphen/>
      </w:r>
      <w:r w:rsidRPr="00B82268">
        <w:rPr>
          <w:rFonts w:ascii="Times New Roman" w:eastAsia="Times New Roman" w:hAnsi="Times New Roman" w:cs="Times New Roman"/>
          <w:sz w:val="24"/>
          <w:szCs w:val="24"/>
          <w:lang w:eastAsia="ru-RU"/>
        </w:rPr>
        <w:t xml:space="preserve">тия по модернизации объектов </w:t>
      </w:r>
      <w:proofErr w:type="spellStart"/>
      <w:r w:rsidRPr="00B82268">
        <w:rPr>
          <w:rFonts w:ascii="Times New Roman" w:eastAsia="Times New Roman" w:hAnsi="Times New Roman" w:cs="Times New Roman"/>
          <w:sz w:val="24"/>
          <w:szCs w:val="24"/>
          <w:lang w:eastAsia="ru-RU"/>
        </w:rPr>
        <w:t>улично</w:t>
      </w:r>
      <w:proofErr w:type="spellEnd"/>
      <w:r w:rsidRPr="00B82268">
        <w:rPr>
          <w:rFonts w:ascii="Times New Roman" w:eastAsia="Times New Roman" w:hAnsi="Times New Roman" w:cs="Times New Roman"/>
          <w:sz w:val="24"/>
          <w:szCs w:val="24"/>
          <w:lang w:eastAsia="ru-RU"/>
        </w:rPr>
        <w:t xml:space="preserve"> – дорожной сети  </w:t>
      </w:r>
      <w:proofErr w:type="spellStart"/>
      <w:r w:rsidRPr="00B82268">
        <w:rPr>
          <w:rFonts w:ascii="Times New Roman" w:eastAsia="Times New Roman" w:hAnsi="Times New Roman" w:cs="Times New Roman"/>
          <w:sz w:val="24"/>
          <w:szCs w:val="24"/>
          <w:lang w:eastAsia="ru-RU"/>
        </w:rPr>
        <w:t>Кановского</w:t>
      </w:r>
      <w:proofErr w:type="spellEnd"/>
      <w:r w:rsidRPr="00B82268">
        <w:rPr>
          <w:rFonts w:ascii="Times New Roman" w:eastAsia="Times New Roman" w:hAnsi="Times New Roman" w:cs="Times New Roman"/>
          <w:sz w:val="24"/>
          <w:szCs w:val="24"/>
          <w:lang w:eastAsia="ru-RU"/>
        </w:rPr>
        <w:t xml:space="preserve">  сельского поселения на 2016 - 2022 годы, составляет 14002 тыс. рублей. Из них наибольшая доля требуется на ремонт  автомобильных дорог.</w:t>
      </w:r>
    </w:p>
    <w:p w:rsidR="00B82268" w:rsidRPr="00B82268" w:rsidRDefault="00B82268" w:rsidP="00B82268">
      <w:pPr>
        <w:shd w:val="clear" w:color="auto" w:fill="FFFFFF"/>
        <w:spacing w:after="0" w:line="274" w:lineRule="exact"/>
        <w:ind w:right="-52" w:firstLine="540"/>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Распределение планового объёма инвестиций по транспортной инфраструктуре с учётом реализуемых и планируемых к реализации проектов развития уличн</w:t>
      </w:r>
      <w:proofErr w:type="gramStart"/>
      <w:r w:rsidRPr="00B82268">
        <w:rPr>
          <w:rFonts w:ascii="Times New Roman" w:eastAsia="Times New Roman" w:hAnsi="Times New Roman" w:cs="Times New Roman"/>
          <w:sz w:val="24"/>
          <w:szCs w:val="24"/>
          <w:lang w:eastAsia="ru-RU"/>
        </w:rPr>
        <w:t>о-</w:t>
      </w:r>
      <w:proofErr w:type="gramEnd"/>
      <w:r w:rsidRPr="00B82268">
        <w:rPr>
          <w:rFonts w:ascii="Times New Roman" w:eastAsia="Times New Roman" w:hAnsi="Times New Roman" w:cs="Times New Roman"/>
          <w:sz w:val="24"/>
          <w:szCs w:val="24"/>
          <w:lang w:eastAsia="ru-RU"/>
        </w:rPr>
        <w:t xml:space="preserve"> дорожной сети, а также их приоритетности потребности в финансовых вложениях распределены на 2016 – 2022 годы. Полученные результаты (в ценах 2016 года) приведены в таб.7</w:t>
      </w:r>
    </w:p>
    <w:p w:rsidR="00B82268" w:rsidRPr="00B82268" w:rsidRDefault="00B82268" w:rsidP="00B82268">
      <w:pPr>
        <w:shd w:val="clear" w:color="auto" w:fill="FFFFFF"/>
        <w:spacing w:after="0" w:line="274" w:lineRule="exact"/>
        <w:jc w:val="both"/>
        <w:rPr>
          <w:rFonts w:ascii="Times New Roman" w:eastAsia="Times New Roman" w:hAnsi="Times New Roman" w:cs="Times New Roman"/>
          <w:b/>
          <w:color w:val="000000"/>
          <w:spacing w:val="-1"/>
          <w:sz w:val="24"/>
          <w:szCs w:val="24"/>
          <w:lang w:eastAsia="ru-RU"/>
        </w:rPr>
      </w:pPr>
    </w:p>
    <w:p w:rsidR="00B82268" w:rsidRPr="00B82268" w:rsidRDefault="00B82268" w:rsidP="00B82268">
      <w:pPr>
        <w:shd w:val="clear" w:color="auto" w:fill="FFFFFF"/>
        <w:spacing w:after="0" w:line="274" w:lineRule="exact"/>
        <w:ind w:firstLine="540"/>
        <w:jc w:val="both"/>
        <w:rPr>
          <w:rFonts w:ascii="Times New Roman" w:eastAsia="Times New Roman" w:hAnsi="Times New Roman" w:cs="Times New Roman"/>
          <w:b/>
          <w:color w:val="000000"/>
          <w:spacing w:val="-1"/>
          <w:sz w:val="24"/>
          <w:szCs w:val="24"/>
          <w:lang w:eastAsia="ru-RU"/>
        </w:rPr>
      </w:pPr>
    </w:p>
    <w:p w:rsidR="00B82268" w:rsidRPr="00B82268" w:rsidRDefault="00B82268" w:rsidP="00B82268">
      <w:pPr>
        <w:shd w:val="clear" w:color="auto" w:fill="FFFFFF"/>
        <w:spacing w:after="0" w:line="274" w:lineRule="exact"/>
        <w:ind w:firstLine="540"/>
        <w:jc w:val="both"/>
        <w:rPr>
          <w:rFonts w:ascii="Times New Roman" w:eastAsia="Times New Roman" w:hAnsi="Times New Roman" w:cs="Times New Roman"/>
          <w:b/>
          <w:color w:val="000000"/>
          <w:spacing w:val="-1"/>
          <w:sz w:val="24"/>
          <w:szCs w:val="24"/>
          <w:lang w:eastAsia="ru-RU"/>
        </w:rPr>
      </w:pPr>
    </w:p>
    <w:p w:rsidR="00B82268" w:rsidRPr="00B82268" w:rsidRDefault="00B82268" w:rsidP="00B82268">
      <w:pPr>
        <w:shd w:val="clear" w:color="auto" w:fill="FFFFFF"/>
        <w:spacing w:after="0" w:line="274" w:lineRule="exact"/>
        <w:jc w:val="both"/>
        <w:rPr>
          <w:rFonts w:ascii="Times New Roman" w:eastAsia="Times New Roman" w:hAnsi="Times New Roman" w:cs="Times New Roman"/>
          <w:b/>
          <w:color w:val="000000"/>
          <w:sz w:val="24"/>
          <w:szCs w:val="24"/>
          <w:lang w:eastAsia="ru-RU"/>
        </w:rPr>
      </w:pPr>
      <w:r w:rsidRPr="00B82268">
        <w:rPr>
          <w:rFonts w:ascii="Times New Roman" w:eastAsia="Times New Roman" w:hAnsi="Times New Roman" w:cs="Times New Roman"/>
          <w:b/>
          <w:color w:val="000000"/>
          <w:spacing w:val="-1"/>
          <w:sz w:val="24"/>
          <w:szCs w:val="24"/>
          <w:lang w:eastAsia="ru-RU"/>
        </w:rPr>
        <w:lastRenderedPageBreak/>
        <w:t xml:space="preserve">Таблица 6. Распределение объёма инвестиций на период реализации ПТР </w:t>
      </w:r>
      <w:proofErr w:type="spellStart"/>
      <w:r w:rsidRPr="00B82268">
        <w:rPr>
          <w:rFonts w:ascii="Times New Roman" w:eastAsia="Times New Roman" w:hAnsi="Times New Roman" w:cs="Times New Roman"/>
          <w:b/>
          <w:color w:val="000000"/>
          <w:spacing w:val="-1"/>
          <w:sz w:val="24"/>
          <w:szCs w:val="24"/>
          <w:lang w:eastAsia="ru-RU"/>
        </w:rPr>
        <w:t>Кановского</w:t>
      </w:r>
      <w:proofErr w:type="spellEnd"/>
      <w:r w:rsidRPr="00B82268">
        <w:rPr>
          <w:rFonts w:ascii="Times New Roman" w:eastAsia="Times New Roman" w:hAnsi="Times New Roman" w:cs="Times New Roman"/>
          <w:b/>
          <w:color w:val="000000"/>
          <w:spacing w:val="-1"/>
          <w:sz w:val="24"/>
          <w:szCs w:val="24"/>
          <w:lang w:eastAsia="ru-RU"/>
        </w:rPr>
        <w:t xml:space="preserve"> сель</w:t>
      </w:r>
      <w:r w:rsidRPr="00B82268">
        <w:rPr>
          <w:rFonts w:ascii="Times New Roman" w:eastAsia="Times New Roman" w:hAnsi="Times New Roman" w:cs="Times New Roman"/>
          <w:b/>
          <w:color w:val="000000"/>
          <w:spacing w:val="-1"/>
          <w:sz w:val="24"/>
          <w:szCs w:val="24"/>
          <w:lang w:eastAsia="ru-RU"/>
        </w:rPr>
        <w:softHyphen/>
      </w:r>
      <w:r w:rsidRPr="00B82268">
        <w:rPr>
          <w:rFonts w:ascii="Times New Roman" w:eastAsia="Times New Roman" w:hAnsi="Times New Roman" w:cs="Times New Roman"/>
          <w:b/>
          <w:color w:val="000000"/>
          <w:sz w:val="24"/>
          <w:szCs w:val="24"/>
          <w:lang w:eastAsia="ru-RU"/>
        </w:rPr>
        <w:t>ского поселения, тыс. руб.</w:t>
      </w:r>
    </w:p>
    <w:tbl>
      <w:tblPr>
        <w:tblW w:w="14101" w:type="dxa"/>
        <w:tblInd w:w="40" w:type="dxa"/>
        <w:tblLayout w:type="fixed"/>
        <w:tblCellMar>
          <w:left w:w="40" w:type="dxa"/>
          <w:right w:w="40" w:type="dxa"/>
        </w:tblCellMar>
        <w:tblLook w:val="0000" w:firstRow="0" w:lastRow="0" w:firstColumn="0" w:lastColumn="0" w:noHBand="0" w:noVBand="0"/>
      </w:tblPr>
      <w:tblGrid>
        <w:gridCol w:w="476"/>
        <w:gridCol w:w="3966"/>
        <w:gridCol w:w="4632"/>
        <w:gridCol w:w="763"/>
        <w:gridCol w:w="640"/>
        <w:gridCol w:w="680"/>
        <w:gridCol w:w="680"/>
        <w:gridCol w:w="721"/>
        <w:gridCol w:w="763"/>
        <w:gridCol w:w="780"/>
      </w:tblGrid>
      <w:tr w:rsidR="00B82268" w:rsidRPr="00B82268" w:rsidTr="00B82268">
        <w:trPr>
          <w:gridAfter w:val="6"/>
          <w:wAfter w:w="4264" w:type="dxa"/>
          <w:trHeight w:hRule="exact" w:val="312"/>
        </w:trPr>
        <w:tc>
          <w:tcPr>
            <w:tcW w:w="476" w:type="dxa"/>
            <w:vMerge w:val="restart"/>
            <w:tcBorders>
              <w:top w:val="single" w:sz="4" w:space="0" w:color="000000"/>
              <w:left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ind w:left="34"/>
              <w:jc w:val="center"/>
              <w:rPr>
                <w:rFonts w:ascii="Times New Roman" w:eastAsia="Arial" w:hAnsi="Times New Roman" w:cs="Times New Roman"/>
                <w:b/>
                <w:color w:val="000000"/>
                <w:sz w:val="24"/>
                <w:szCs w:val="24"/>
                <w:lang w:eastAsia="ru-RU"/>
              </w:rPr>
            </w:pPr>
            <w:r w:rsidRPr="00B82268">
              <w:rPr>
                <w:rFonts w:ascii="Times New Roman" w:eastAsia="Arial" w:hAnsi="Times New Roman" w:cs="Times New Roman"/>
                <w:b/>
                <w:color w:val="000000"/>
                <w:sz w:val="24"/>
                <w:szCs w:val="24"/>
                <w:lang w:eastAsia="ru-RU"/>
              </w:rPr>
              <w:t>№</w:t>
            </w:r>
          </w:p>
        </w:tc>
        <w:tc>
          <w:tcPr>
            <w:tcW w:w="3966" w:type="dxa"/>
            <w:vMerge w:val="restart"/>
            <w:tcBorders>
              <w:top w:val="single" w:sz="4" w:space="0" w:color="000000"/>
              <w:left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ind w:left="20"/>
              <w:jc w:val="center"/>
              <w:rPr>
                <w:rFonts w:ascii="Times New Roman" w:eastAsia="Times New Roman" w:hAnsi="Times New Roman" w:cs="Times New Roman"/>
                <w:b/>
                <w:color w:val="000000"/>
                <w:sz w:val="24"/>
                <w:szCs w:val="24"/>
                <w:lang w:eastAsia="ru-RU"/>
              </w:rPr>
            </w:pPr>
            <w:r w:rsidRPr="00B82268">
              <w:rPr>
                <w:rFonts w:ascii="Times New Roman" w:eastAsia="Times New Roman" w:hAnsi="Times New Roman" w:cs="Times New Roman"/>
                <w:b/>
                <w:color w:val="000000"/>
                <w:sz w:val="24"/>
                <w:szCs w:val="24"/>
                <w:lang w:eastAsia="ru-RU"/>
              </w:rPr>
              <w:t>Виды услуг</w:t>
            </w:r>
          </w:p>
        </w:tc>
        <w:tc>
          <w:tcPr>
            <w:tcW w:w="4632"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ind w:left="77"/>
              <w:jc w:val="center"/>
              <w:rPr>
                <w:rFonts w:ascii="Times New Roman" w:eastAsia="Times New Roman" w:hAnsi="Times New Roman" w:cs="Times New Roman"/>
                <w:b/>
                <w:color w:val="000000"/>
                <w:sz w:val="24"/>
                <w:szCs w:val="24"/>
                <w:lang w:eastAsia="ru-RU"/>
              </w:rPr>
            </w:pPr>
            <w:r w:rsidRPr="00B82268">
              <w:rPr>
                <w:rFonts w:ascii="Times New Roman" w:eastAsia="Times New Roman" w:hAnsi="Times New Roman" w:cs="Times New Roman"/>
                <w:b/>
                <w:color w:val="000000"/>
                <w:sz w:val="24"/>
                <w:szCs w:val="24"/>
                <w:lang w:eastAsia="ru-RU"/>
              </w:rPr>
              <w:t>Инвестиции на реализацию программы</w:t>
            </w:r>
          </w:p>
        </w:tc>
        <w:tc>
          <w:tcPr>
            <w:tcW w:w="763" w:type="dxa"/>
            <w:tcBorders>
              <w:top w:val="single" w:sz="4" w:space="0" w:color="000000"/>
              <w:left w:val="single" w:sz="4" w:space="0" w:color="000000"/>
              <w:right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ind w:left="-40"/>
              <w:jc w:val="center"/>
              <w:rPr>
                <w:rFonts w:ascii="Times New Roman" w:eastAsia="Times New Roman" w:hAnsi="Times New Roman" w:cs="Times New Roman"/>
                <w:b/>
                <w:bCs/>
                <w:color w:val="000000"/>
                <w:sz w:val="24"/>
                <w:szCs w:val="24"/>
                <w:lang w:eastAsia="ru-RU"/>
              </w:rPr>
            </w:pPr>
          </w:p>
        </w:tc>
      </w:tr>
      <w:tr w:rsidR="00B82268" w:rsidRPr="00B82268" w:rsidTr="00B82268">
        <w:trPr>
          <w:trHeight w:hRule="exact" w:val="883"/>
        </w:trPr>
        <w:tc>
          <w:tcPr>
            <w:tcW w:w="476" w:type="dxa"/>
            <w:vMerge/>
            <w:tcBorders>
              <w:left w:val="single" w:sz="4" w:space="0" w:color="000000"/>
              <w:bottom w:val="single" w:sz="4" w:space="0" w:color="000000"/>
            </w:tcBorders>
            <w:shd w:val="clear" w:color="auto" w:fill="FFFFFF"/>
            <w:vAlign w:val="center"/>
          </w:tcPr>
          <w:p w:rsidR="00B82268" w:rsidRPr="00B82268" w:rsidRDefault="00B82268" w:rsidP="00B82268">
            <w:pPr>
              <w:snapToGrid w:val="0"/>
              <w:spacing w:after="0" w:line="240" w:lineRule="auto"/>
              <w:jc w:val="center"/>
              <w:rPr>
                <w:rFonts w:ascii="Times New Roman" w:eastAsia="Times New Roman" w:hAnsi="Times New Roman" w:cs="Times New Roman"/>
                <w:b/>
                <w:color w:val="000000"/>
                <w:sz w:val="24"/>
                <w:szCs w:val="24"/>
                <w:lang w:eastAsia="ru-RU"/>
              </w:rPr>
            </w:pPr>
          </w:p>
        </w:tc>
        <w:tc>
          <w:tcPr>
            <w:tcW w:w="3966" w:type="dxa"/>
            <w:vMerge/>
            <w:tcBorders>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jc w:val="center"/>
              <w:rPr>
                <w:rFonts w:ascii="Times New Roman" w:eastAsia="Times New Roman" w:hAnsi="Times New Roman" w:cs="Times New Roman"/>
                <w:b/>
                <w:color w:val="000000"/>
                <w:sz w:val="24"/>
                <w:szCs w:val="24"/>
                <w:lang w:eastAsia="ru-RU"/>
              </w:rPr>
            </w:pPr>
          </w:p>
        </w:tc>
        <w:tc>
          <w:tcPr>
            <w:tcW w:w="4632"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jc w:val="center"/>
              <w:rPr>
                <w:rFonts w:ascii="Times New Roman" w:eastAsia="Times New Roman" w:hAnsi="Times New Roman" w:cs="Times New Roman"/>
                <w:b/>
                <w:color w:val="000000"/>
                <w:sz w:val="24"/>
                <w:szCs w:val="24"/>
                <w:lang w:eastAsia="ru-RU"/>
              </w:rPr>
            </w:pPr>
            <w:r w:rsidRPr="00B82268">
              <w:rPr>
                <w:rFonts w:ascii="Times New Roman" w:eastAsia="Times New Roman" w:hAnsi="Times New Roman" w:cs="Times New Roman"/>
                <w:b/>
                <w:color w:val="000000"/>
                <w:sz w:val="24"/>
                <w:szCs w:val="24"/>
                <w:lang w:eastAsia="ru-RU"/>
              </w:rPr>
              <w:t>2016</w:t>
            </w:r>
          </w:p>
        </w:tc>
        <w:tc>
          <w:tcPr>
            <w:tcW w:w="763"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jc w:val="center"/>
              <w:rPr>
                <w:rFonts w:ascii="Times New Roman" w:eastAsia="Times New Roman" w:hAnsi="Times New Roman" w:cs="Times New Roman"/>
                <w:b/>
                <w:color w:val="000000"/>
                <w:sz w:val="24"/>
                <w:szCs w:val="24"/>
                <w:lang w:eastAsia="ru-RU"/>
              </w:rPr>
            </w:pPr>
            <w:r w:rsidRPr="00B82268">
              <w:rPr>
                <w:rFonts w:ascii="Times New Roman" w:eastAsia="Times New Roman" w:hAnsi="Times New Roman" w:cs="Times New Roman"/>
                <w:b/>
                <w:color w:val="000000"/>
                <w:sz w:val="24"/>
                <w:szCs w:val="24"/>
                <w:lang w:eastAsia="ru-RU"/>
              </w:rPr>
              <w:t>2017</w:t>
            </w:r>
          </w:p>
        </w:tc>
        <w:tc>
          <w:tcPr>
            <w:tcW w:w="640"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ind w:left="-40"/>
              <w:jc w:val="center"/>
              <w:rPr>
                <w:rFonts w:ascii="Times New Roman" w:eastAsia="Times New Roman" w:hAnsi="Times New Roman" w:cs="Times New Roman"/>
                <w:b/>
                <w:color w:val="000000"/>
                <w:sz w:val="24"/>
                <w:szCs w:val="24"/>
                <w:lang w:eastAsia="ru-RU"/>
              </w:rPr>
            </w:pPr>
            <w:r w:rsidRPr="00B82268">
              <w:rPr>
                <w:rFonts w:ascii="Times New Roman" w:eastAsia="Times New Roman" w:hAnsi="Times New Roman" w:cs="Times New Roman"/>
                <w:b/>
                <w:color w:val="000000"/>
                <w:sz w:val="24"/>
                <w:szCs w:val="24"/>
                <w:lang w:eastAsia="ru-RU"/>
              </w:rPr>
              <w:t>2018</w:t>
            </w:r>
          </w:p>
        </w:tc>
        <w:tc>
          <w:tcPr>
            <w:tcW w:w="680"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jc w:val="center"/>
              <w:rPr>
                <w:rFonts w:ascii="Times New Roman" w:eastAsia="Times New Roman" w:hAnsi="Times New Roman" w:cs="Times New Roman"/>
                <w:b/>
                <w:color w:val="000000"/>
                <w:sz w:val="24"/>
                <w:szCs w:val="24"/>
                <w:lang w:eastAsia="ru-RU"/>
              </w:rPr>
            </w:pPr>
            <w:r w:rsidRPr="00B82268">
              <w:rPr>
                <w:rFonts w:ascii="Times New Roman" w:eastAsia="Times New Roman" w:hAnsi="Times New Roman" w:cs="Times New Roman"/>
                <w:b/>
                <w:color w:val="000000"/>
                <w:sz w:val="24"/>
                <w:szCs w:val="24"/>
                <w:lang w:eastAsia="ru-RU"/>
              </w:rPr>
              <w:t>2019</w:t>
            </w:r>
          </w:p>
        </w:tc>
        <w:tc>
          <w:tcPr>
            <w:tcW w:w="680"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jc w:val="center"/>
              <w:rPr>
                <w:rFonts w:ascii="Times New Roman" w:eastAsia="Times New Roman" w:hAnsi="Times New Roman" w:cs="Times New Roman"/>
                <w:b/>
                <w:color w:val="000000"/>
                <w:sz w:val="24"/>
                <w:szCs w:val="24"/>
                <w:lang w:eastAsia="ru-RU"/>
              </w:rPr>
            </w:pPr>
            <w:r w:rsidRPr="00B82268">
              <w:rPr>
                <w:rFonts w:ascii="Times New Roman" w:eastAsia="Times New Roman" w:hAnsi="Times New Roman" w:cs="Times New Roman"/>
                <w:b/>
                <w:color w:val="000000"/>
                <w:sz w:val="24"/>
                <w:szCs w:val="24"/>
                <w:lang w:eastAsia="ru-RU"/>
              </w:rPr>
              <w:t>2020</w:t>
            </w:r>
          </w:p>
        </w:tc>
        <w:tc>
          <w:tcPr>
            <w:tcW w:w="721"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jc w:val="center"/>
              <w:rPr>
                <w:rFonts w:ascii="Times New Roman" w:eastAsia="Times New Roman" w:hAnsi="Times New Roman" w:cs="Times New Roman"/>
                <w:b/>
                <w:color w:val="000000"/>
                <w:sz w:val="24"/>
                <w:szCs w:val="24"/>
                <w:lang w:eastAsia="ru-RU"/>
              </w:rPr>
            </w:pPr>
            <w:r w:rsidRPr="00B82268">
              <w:rPr>
                <w:rFonts w:ascii="Times New Roman" w:eastAsia="Times New Roman" w:hAnsi="Times New Roman" w:cs="Times New Roman"/>
                <w:b/>
                <w:color w:val="000000"/>
                <w:sz w:val="24"/>
                <w:szCs w:val="24"/>
                <w:lang w:eastAsia="ru-RU"/>
              </w:rPr>
              <w:t>2021</w:t>
            </w:r>
          </w:p>
        </w:tc>
        <w:tc>
          <w:tcPr>
            <w:tcW w:w="763" w:type="dxa"/>
            <w:tcBorders>
              <w:top w:val="single" w:sz="4" w:space="0" w:color="000000"/>
              <w:left w:val="single" w:sz="4" w:space="0" w:color="000000"/>
              <w:bottom w:val="single" w:sz="4" w:space="0" w:color="000000"/>
              <w:right w:val="single" w:sz="4" w:space="0" w:color="auto"/>
            </w:tcBorders>
            <w:shd w:val="clear" w:color="auto" w:fill="FFFFFF"/>
            <w:vAlign w:val="center"/>
          </w:tcPr>
          <w:p w:rsidR="00B82268" w:rsidRPr="00B82268" w:rsidRDefault="00B82268" w:rsidP="00B82268">
            <w:pPr>
              <w:shd w:val="clear" w:color="auto" w:fill="FFFFFF"/>
              <w:snapToGrid w:val="0"/>
              <w:spacing w:after="0" w:line="240" w:lineRule="auto"/>
              <w:jc w:val="center"/>
              <w:rPr>
                <w:rFonts w:ascii="Times New Roman" w:eastAsia="Times New Roman" w:hAnsi="Times New Roman" w:cs="Times New Roman"/>
                <w:b/>
                <w:color w:val="000000"/>
                <w:sz w:val="24"/>
                <w:szCs w:val="24"/>
                <w:lang w:eastAsia="ru-RU"/>
              </w:rPr>
            </w:pPr>
            <w:r w:rsidRPr="00B82268">
              <w:rPr>
                <w:rFonts w:ascii="Times New Roman" w:eastAsia="Times New Roman" w:hAnsi="Times New Roman" w:cs="Times New Roman"/>
                <w:b/>
                <w:color w:val="000000"/>
                <w:sz w:val="24"/>
                <w:szCs w:val="24"/>
                <w:lang w:eastAsia="ru-RU"/>
              </w:rPr>
              <w:t>2022</w:t>
            </w:r>
          </w:p>
        </w:tc>
        <w:tc>
          <w:tcPr>
            <w:tcW w:w="780" w:type="dxa"/>
            <w:tcBorders>
              <w:left w:val="single" w:sz="4" w:space="0" w:color="000000"/>
              <w:bottom w:val="single" w:sz="4" w:space="0" w:color="000000"/>
              <w:right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ind w:left="202"/>
              <w:jc w:val="center"/>
              <w:rPr>
                <w:rFonts w:ascii="Times New Roman" w:eastAsia="Times New Roman" w:hAnsi="Times New Roman" w:cs="Times New Roman"/>
                <w:b/>
                <w:color w:val="000000"/>
                <w:sz w:val="24"/>
                <w:szCs w:val="24"/>
                <w:lang w:eastAsia="ru-RU"/>
              </w:rPr>
            </w:pPr>
            <w:r w:rsidRPr="00B82268">
              <w:rPr>
                <w:rFonts w:ascii="Times New Roman" w:eastAsia="Times New Roman" w:hAnsi="Times New Roman" w:cs="Times New Roman"/>
                <w:b/>
                <w:color w:val="000000"/>
                <w:sz w:val="24"/>
                <w:szCs w:val="24"/>
                <w:lang w:eastAsia="ru-RU"/>
              </w:rPr>
              <w:t>всего</w:t>
            </w:r>
          </w:p>
        </w:tc>
      </w:tr>
      <w:tr w:rsidR="00B82268" w:rsidRPr="00B82268" w:rsidTr="00B82268">
        <w:trPr>
          <w:trHeight w:hRule="exact" w:val="293"/>
        </w:trPr>
        <w:tc>
          <w:tcPr>
            <w:tcW w:w="476" w:type="dxa"/>
            <w:tcBorders>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jc w:val="center"/>
              <w:rPr>
                <w:rFonts w:ascii="Times New Roman" w:eastAsia="Times New Roman" w:hAnsi="Times New Roman" w:cs="Times New Roman"/>
                <w:color w:val="000000"/>
                <w:sz w:val="24"/>
                <w:szCs w:val="24"/>
                <w:lang w:eastAsia="ru-RU"/>
              </w:rPr>
            </w:pPr>
            <w:r w:rsidRPr="00B82268">
              <w:rPr>
                <w:rFonts w:ascii="Times New Roman" w:eastAsia="Times New Roman" w:hAnsi="Times New Roman" w:cs="Times New Roman"/>
                <w:color w:val="000000"/>
                <w:sz w:val="24"/>
                <w:szCs w:val="24"/>
                <w:lang w:eastAsia="ru-RU"/>
              </w:rPr>
              <w:t>1</w:t>
            </w:r>
          </w:p>
        </w:tc>
        <w:tc>
          <w:tcPr>
            <w:tcW w:w="3966" w:type="dxa"/>
            <w:tcBorders>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rPr>
                <w:rFonts w:ascii="Times New Roman" w:eastAsia="Times New Roman" w:hAnsi="Times New Roman" w:cs="Times New Roman"/>
                <w:color w:val="000000"/>
                <w:sz w:val="24"/>
                <w:szCs w:val="24"/>
                <w:lang w:eastAsia="ru-RU"/>
              </w:rPr>
            </w:pPr>
            <w:r w:rsidRPr="00B82268">
              <w:rPr>
                <w:rFonts w:ascii="Times New Roman" w:eastAsia="Times New Roman" w:hAnsi="Times New Roman" w:cs="Times New Roman"/>
                <w:color w:val="000000"/>
                <w:sz w:val="24"/>
                <w:szCs w:val="24"/>
                <w:lang w:eastAsia="ru-RU"/>
              </w:rPr>
              <w:t>Ремонт дорог</w:t>
            </w:r>
          </w:p>
          <w:p w:rsidR="00B82268" w:rsidRPr="00B82268" w:rsidRDefault="00B82268" w:rsidP="00B82268">
            <w:pPr>
              <w:shd w:val="clear" w:color="auto" w:fill="FFFFFF"/>
              <w:snapToGrid w:val="0"/>
              <w:spacing w:after="0" w:line="240" w:lineRule="auto"/>
              <w:rPr>
                <w:rFonts w:ascii="Times New Roman" w:eastAsia="Times New Roman" w:hAnsi="Times New Roman" w:cs="Times New Roman"/>
                <w:color w:val="000000"/>
                <w:sz w:val="24"/>
                <w:szCs w:val="24"/>
                <w:lang w:eastAsia="ru-RU"/>
              </w:rPr>
            </w:pPr>
          </w:p>
          <w:p w:rsidR="00B82268" w:rsidRPr="00B82268" w:rsidRDefault="00B82268" w:rsidP="00B82268">
            <w:pPr>
              <w:shd w:val="clear" w:color="auto" w:fill="FFFFFF"/>
              <w:snapToGrid w:val="0"/>
              <w:spacing w:after="0" w:line="240" w:lineRule="auto"/>
              <w:rPr>
                <w:rFonts w:ascii="Times New Roman" w:eastAsia="Times New Roman" w:hAnsi="Times New Roman" w:cs="Times New Roman"/>
                <w:color w:val="000000"/>
                <w:sz w:val="24"/>
                <w:szCs w:val="24"/>
                <w:lang w:eastAsia="ru-RU"/>
              </w:rPr>
            </w:pPr>
          </w:p>
          <w:p w:rsidR="00B82268" w:rsidRPr="00B82268" w:rsidRDefault="00B82268" w:rsidP="00B82268">
            <w:pPr>
              <w:shd w:val="clear" w:color="auto" w:fill="FFFFFF"/>
              <w:snapToGrid w:val="0"/>
              <w:spacing w:after="0" w:line="240" w:lineRule="auto"/>
              <w:rPr>
                <w:rFonts w:ascii="Times New Roman" w:eastAsia="Times New Roman" w:hAnsi="Times New Roman" w:cs="Times New Roman"/>
                <w:color w:val="000000"/>
                <w:sz w:val="24"/>
                <w:szCs w:val="24"/>
                <w:lang w:eastAsia="ru-RU"/>
              </w:rPr>
            </w:pPr>
            <w:proofErr w:type="spellStart"/>
            <w:r w:rsidRPr="00B82268">
              <w:rPr>
                <w:rFonts w:ascii="Times New Roman" w:eastAsia="Times New Roman" w:hAnsi="Times New Roman" w:cs="Times New Roman"/>
                <w:color w:val="000000"/>
                <w:sz w:val="24"/>
                <w:szCs w:val="24"/>
                <w:lang w:eastAsia="ru-RU"/>
              </w:rPr>
              <w:t>сетидорожной</w:t>
            </w:r>
            <w:proofErr w:type="spellEnd"/>
            <w:r w:rsidRPr="00B82268">
              <w:rPr>
                <w:rFonts w:ascii="Times New Roman" w:eastAsia="Times New Roman" w:hAnsi="Times New Roman" w:cs="Times New Roman"/>
                <w:color w:val="000000"/>
                <w:sz w:val="24"/>
                <w:szCs w:val="24"/>
                <w:lang w:eastAsia="ru-RU"/>
              </w:rPr>
              <w:t xml:space="preserve"> </w:t>
            </w:r>
          </w:p>
        </w:tc>
        <w:tc>
          <w:tcPr>
            <w:tcW w:w="4632"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520</w:t>
            </w:r>
          </w:p>
        </w:tc>
        <w:tc>
          <w:tcPr>
            <w:tcW w:w="763"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550</w:t>
            </w:r>
          </w:p>
        </w:tc>
        <w:tc>
          <w:tcPr>
            <w:tcW w:w="640"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550</w:t>
            </w:r>
          </w:p>
        </w:tc>
        <w:tc>
          <w:tcPr>
            <w:tcW w:w="680"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600</w:t>
            </w:r>
          </w:p>
        </w:tc>
        <w:tc>
          <w:tcPr>
            <w:tcW w:w="680"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600</w:t>
            </w:r>
          </w:p>
        </w:tc>
        <w:tc>
          <w:tcPr>
            <w:tcW w:w="721"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650</w:t>
            </w:r>
          </w:p>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p>
        </w:tc>
        <w:tc>
          <w:tcPr>
            <w:tcW w:w="763" w:type="dxa"/>
            <w:tcBorders>
              <w:top w:val="single" w:sz="4" w:space="0" w:color="000000"/>
              <w:left w:val="single" w:sz="4" w:space="0" w:color="000000"/>
              <w:bottom w:val="single" w:sz="4" w:space="0" w:color="000000"/>
              <w:right w:val="single" w:sz="4" w:space="0" w:color="auto"/>
            </w:tcBorders>
            <w:shd w:val="clear" w:color="auto" w:fill="FFFFFF"/>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650</w:t>
            </w:r>
          </w:p>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p>
        </w:tc>
        <w:tc>
          <w:tcPr>
            <w:tcW w:w="780" w:type="dxa"/>
            <w:tcBorders>
              <w:left w:val="single" w:sz="4" w:space="0" w:color="000000"/>
              <w:bottom w:val="single" w:sz="4" w:space="0" w:color="000000"/>
              <w:right w:val="single" w:sz="4" w:space="0" w:color="000000"/>
            </w:tcBorders>
            <w:shd w:val="clear" w:color="auto" w:fill="FFFFFF"/>
            <w:vAlign w:val="center"/>
          </w:tcPr>
          <w:p w:rsidR="00B82268" w:rsidRPr="00B82268" w:rsidRDefault="00B82268" w:rsidP="00B82268">
            <w:pPr>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4120,0</w:t>
            </w:r>
          </w:p>
        </w:tc>
      </w:tr>
    </w:tbl>
    <w:p w:rsidR="00B82268" w:rsidRPr="00B82268" w:rsidRDefault="00B82268" w:rsidP="00B82268">
      <w:pPr>
        <w:shd w:val="clear" w:color="auto" w:fill="FFFFFF"/>
        <w:spacing w:after="0" w:line="240" w:lineRule="auto"/>
        <w:ind w:right="-52" w:firstLine="540"/>
        <w:jc w:val="both"/>
        <w:rPr>
          <w:rFonts w:ascii="Times New Roman" w:eastAsia="Times New Roman" w:hAnsi="Times New Roman" w:cs="Times New Roman"/>
          <w:sz w:val="24"/>
          <w:szCs w:val="24"/>
          <w:lang w:eastAsia="ru-RU"/>
        </w:rPr>
      </w:pPr>
    </w:p>
    <w:p w:rsidR="00B82268" w:rsidRPr="00B82268" w:rsidRDefault="00B82268" w:rsidP="00B82268">
      <w:pPr>
        <w:shd w:val="clear" w:color="auto" w:fill="FFFFFF"/>
        <w:spacing w:after="0" w:line="240" w:lineRule="auto"/>
        <w:ind w:right="-52" w:firstLine="540"/>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В результате анализа </w:t>
      </w:r>
      <w:r w:rsidRPr="00B82268">
        <w:rPr>
          <w:rFonts w:ascii="Times New Roman" w:eastAsia="Times New Roman" w:hAnsi="Times New Roman" w:cs="Times New Roman"/>
          <w:bCs/>
          <w:sz w:val="24"/>
          <w:szCs w:val="24"/>
          <w:lang w:eastAsia="ru-RU"/>
        </w:rPr>
        <w:t xml:space="preserve">состояния   улично-дорожной сети  </w:t>
      </w:r>
      <w:proofErr w:type="spellStart"/>
      <w:r w:rsidRPr="00B82268">
        <w:rPr>
          <w:rFonts w:ascii="Times New Roman" w:eastAsia="Times New Roman" w:hAnsi="Times New Roman" w:cs="Times New Roman"/>
          <w:sz w:val="24"/>
          <w:szCs w:val="24"/>
          <w:lang w:eastAsia="ru-RU"/>
        </w:rPr>
        <w:t>Кановского</w:t>
      </w:r>
      <w:proofErr w:type="spellEnd"/>
      <w:r w:rsidRPr="00B82268">
        <w:rPr>
          <w:rFonts w:ascii="Times New Roman" w:eastAsia="Times New Roman" w:hAnsi="Times New Roman" w:cs="Times New Roman"/>
          <w:sz w:val="24"/>
          <w:szCs w:val="24"/>
          <w:lang w:eastAsia="ru-RU"/>
        </w:rPr>
        <w:t xml:space="preserve"> </w:t>
      </w:r>
      <w:r w:rsidRPr="00B82268">
        <w:rPr>
          <w:rFonts w:ascii="Times New Roman" w:eastAsia="Times New Roman" w:hAnsi="Times New Roman" w:cs="Times New Roman"/>
          <w:bCs/>
          <w:sz w:val="24"/>
          <w:szCs w:val="24"/>
          <w:lang w:eastAsia="ru-RU"/>
        </w:rPr>
        <w:t xml:space="preserve"> сельского поселения</w:t>
      </w:r>
      <w:r w:rsidRPr="00B82268">
        <w:rPr>
          <w:rFonts w:ascii="Times New Roman" w:eastAsia="Times New Roman" w:hAnsi="Times New Roman" w:cs="Times New Roman"/>
          <w:sz w:val="24"/>
          <w:szCs w:val="24"/>
          <w:lang w:eastAsia="ru-RU"/>
        </w:rPr>
        <w:t xml:space="preserve"> показано, что экономика поселе</w:t>
      </w:r>
      <w:r w:rsidRPr="00B82268">
        <w:rPr>
          <w:rFonts w:ascii="Times New Roman" w:eastAsia="Times New Roman" w:hAnsi="Times New Roman" w:cs="Times New Roman"/>
          <w:sz w:val="24"/>
          <w:szCs w:val="24"/>
          <w:lang w:eastAsia="ru-RU"/>
        </w:rPr>
        <w:softHyphen/>
        <w:t>ния является малопривлекательной для частных инвестиций</w:t>
      </w:r>
      <w:r w:rsidRPr="00B82268">
        <w:rPr>
          <w:rFonts w:ascii="Times New Roman" w:eastAsia="Times New Roman" w:hAnsi="Times New Roman" w:cs="Times New Roman"/>
          <w:spacing w:val="-1"/>
          <w:sz w:val="24"/>
          <w:szCs w:val="24"/>
          <w:lang w:eastAsia="ru-RU"/>
        </w:rPr>
        <w:t>.</w:t>
      </w:r>
      <w:r w:rsidRPr="00B82268">
        <w:rPr>
          <w:rFonts w:ascii="Times New Roman" w:eastAsia="Times New Roman" w:hAnsi="Times New Roman" w:cs="Times New Roman"/>
          <w:sz w:val="24"/>
          <w:szCs w:val="24"/>
          <w:lang w:eastAsia="ru-RU"/>
        </w:rPr>
        <w:t xml:space="preserve"> Причинами тому служат </w:t>
      </w:r>
      <w:r w:rsidRPr="00B82268">
        <w:rPr>
          <w:rFonts w:ascii="Times New Roman" w:eastAsia="Times New Roman" w:hAnsi="Times New Roman" w:cs="Times New Roman"/>
          <w:spacing w:val="-1"/>
          <w:sz w:val="24"/>
          <w:szCs w:val="24"/>
          <w:lang w:eastAsia="ru-RU"/>
        </w:rPr>
        <w:t xml:space="preserve">низкий уровень доходов населения, отсутствие роста объёмов производства, относительно </w:t>
      </w:r>
      <w:r w:rsidRPr="00B82268">
        <w:rPr>
          <w:rFonts w:ascii="Times New Roman" w:eastAsia="Times New Roman" w:hAnsi="Times New Roman" w:cs="Times New Roman"/>
          <w:sz w:val="24"/>
          <w:szCs w:val="24"/>
          <w:lang w:eastAsia="ru-RU"/>
        </w:rPr>
        <w:t>стабильная численность населения. Наряду с этим бюджетная обеспеченность поселения находится на низком уровне. На настоящий момент предприятия, обслуживающие объек</w:t>
      </w:r>
      <w:r w:rsidRPr="00B82268">
        <w:rPr>
          <w:rFonts w:ascii="Times New Roman" w:eastAsia="Times New Roman" w:hAnsi="Times New Roman" w:cs="Times New Roman"/>
          <w:sz w:val="24"/>
          <w:szCs w:val="24"/>
          <w:lang w:eastAsia="ru-RU"/>
        </w:rPr>
        <w:softHyphen/>
        <w:t>ты транспортной  инфраструктуры поселения, осуществляют незначительные капиталь</w:t>
      </w:r>
      <w:r w:rsidRPr="00B82268">
        <w:rPr>
          <w:rFonts w:ascii="Times New Roman" w:eastAsia="Times New Roman" w:hAnsi="Times New Roman" w:cs="Times New Roman"/>
          <w:sz w:val="24"/>
          <w:szCs w:val="24"/>
          <w:lang w:eastAsia="ru-RU"/>
        </w:rPr>
        <w:softHyphen/>
        <w:t>ные вложения. Поэтому в ка</w:t>
      </w:r>
      <w:r w:rsidRPr="00B82268">
        <w:rPr>
          <w:rFonts w:ascii="Times New Roman" w:eastAsia="Times New Roman" w:hAnsi="Times New Roman" w:cs="Times New Roman"/>
          <w:sz w:val="24"/>
          <w:szCs w:val="24"/>
          <w:lang w:eastAsia="ru-RU"/>
        </w:rPr>
        <w:softHyphen/>
        <w:t>честве основного источника инвестиций предлагается подразумевать поступления от вы</w:t>
      </w:r>
      <w:r w:rsidRPr="00B82268">
        <w:rPr>
          <w:rFonts w:ascii="Times New Roman" w:eastAsia="Times New Roman" w:hAnsi="Times New Roman" w:cs="Times New Roman"/>
          <w:sz w:val="24"/>
          <w:szCs w:val="24"/>
          <w:lang w:eastAsia="ru-RU"/>
        </w:rPr>
        <w:softHyphen/>
        <w:t>шестоящих бюджетов.</w:t>
      </w:r>
    </w:p>
    <w:p w:rsidR="00B82268" w:rsidRPr="00B82268" w:rsidRDefault="00B82268" w:rsidP="00B82268">
      <w:pPr>
        <w:shd w:val="clear" w:color="auto" w:fill="FFFFFF"/>
        <w:spacing w:after="0" w:line="240" w:lineRule="auto"/>
        <w:ind w:right="-52" w:firstLine="708"/>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pacing w:val="-1"/>
          <w:sz w:val="24"/>
          <w:szCs w:val="24"/>
          <w:lang w:eastAsia="ru-RU"/>
        </w:rPr>
        <w:t>Оценочное распределение денежных средств на реализацию ПТР (в ценах 2016 го</w:t>
      </w:r>
      <w:r w:rsidRPr="00B82268">
        <w:rPr>
          <w:rFonts w:ascii="Times New Roman" w:eastAsia="Times New Roman" w:hAnsi="Times New Roman" w:cs="Times New Roman"/>
          <w:spacing w:val="-1"/>
          <w:sz w:val="24"/>
          <w:szCs w:val="24"/>
          <w:lang w:eastAsia="ru-RU"/>
        </w:rPr>
        <w:softHyphen/>
      </w:r>
      <w:r w:rsidRPr="00B82268">
        <w:rPr>
          <w:rFonts w:ascii="Times New Roman" w:eastAsia="Times New Roman" w:hAnsi="Times New Roman" w:cs="Times New Roman"/>
          <w:sz w:val="24"/>
          <w:szCs w:val="24"/>
          <w:lang w:eastAsia="ru-RU"/>
        </w:rPr>
        <w:t>да) приведено в таб.</w:t>
      </w:r>
    </w:p>
    <w:p w:rsidR="00B82268" w:rsidRPr="00B82268" w:rsidRDefault="00B82268" w:rsidP="00B82268">
      <w:pPr>
        <w:shd w:val="clear" w:color="auto" w:fill="FFFFFF"/>
        <w:spacing w:after="0" w:line="240" w:lineRule="auto"/>
        <w:ind w:firstLine="708"/>
        <w:jc w:val="both"/>
        <w:rPr>
          <w:rFonts w:ascii="Times New Roman" w:eastAsia="Times New Roman" w:hAnsi="Times New Roman" w:cs="Times New Roman"/>
          <w:b/>
          <w:color w:val="000000"/>
          <w:spacing w:val="-1"/>
          <w:sz w:val="24"/>
          <w:szCs w:val="24"/>
          <w:lang w:eastAsia="ru-RU"/>
        </w:rPr>
      </w:pPr>
    </w:p>
    <w:p w:rsidR="00B82268" w:rsidRPr="00B82268" w:rsidRDefault="00B82268" w:rsidP="00B82268">
      <w:pPr>
        <w:shd w:val="clear" w:color="auto" w:fill="FFFFFF"/>
        <w:spacing w:after="0" w:line="240" w:lineRule="auto"/>
        <w:ind w:firstLine="708"/>
        <w:jc w:val="both"/>
        <w:rPr>
          <w:rFonts w:ascii="Times New Roman" w:eastAsia="Times New Roman" w:hAnsi="Times New Roman" w:cs="Times New Roman"/>
          <w:b/>
          <w:color w:val="000000"/>
          <w:spacing w:val="-1"/>
          <w:sz w:val="24"/>
          <w:szCs w:val="24"/>
          <w:lang w:eastAsia="ru-RU"/>
        </w:rPr>
      </w:pPr>
    </w:p>
    <w:p w:rsidR="00B82268" w:rsidRPr="00B82268" w:rsidRDefault="00B82268" w:rsidP="00B82268">
      <w:pPr>
        <w:shd w:val="clear" w:color="auto" w:fill="FFFFFF"/>
        <w:spacing w:after="0" w:line="240" w:lineRule="auto"/>
        <w:ind w:firstLine="708"/>
        <w:jc w:val="both"/>
        <w:rPr>
          <w:rFonts w:ascii="Times New Roman" w:eastAsia="Times New Roman" w:hAnsi="Times New Roman" w:cs="Times New Roman"/>
          <w:b/>
          <w:color w:val="000000"/>
          <w:spacing w:val="-1"/>
          <w:sz w:val="24"/>
          <w:szCs w:val="24"/>
          <w:lang w:eastAsia="ru-RU"/>
        </w:rPr>
      </w:pPr>
    </w:p>
    <w:p w:rsidR="00B82268" w:rsidRPr="00B82268" w:rsidRDefault="00B82268" w:rsidP="00B82268">
      <w:pPr>
        <w:shd w:val="clear" w:color="auto" w:fill="FFFFFF"/>
        <w:spacing w:after="0" w:line="240" w:lineRule="auto"/>
        <w:ind w:firstLine="708"/>
        <w:jc w:val="both"/>
        <w:rPr>
          <w:rFonts w:ascii="Times New Roman" w:eastAsia="Times New Roman" w:hAnsi="Times New Roman" w:cs="Times New Roman"/>
          <w:b/>
          <w:color w:val="000000"/>
          <w:spacing w:val="-1"/>
          <w:sz w:val="24"/>
          <w:szCs w:val="24"/>
          <w:lang w:eastAsia="ru-RU"/>
        </w:rPr>
      </w:pPr>
    </w:p>
    <w:p w:rsidR="00B82268" w:rsidRPr="00B82268" w:rsidRDefault="00B82268" w:rsidP="00B82268">
      <w:pPr>
        <w:shd w:val="clear" w:color="auto" w:fill="FFFFFF"/>
        <w:spacing w:after="0" w:line="240" w:lineRule="auto"/>
        <w:ind w:firstLine="708"/>
        <w:jc w:val="both"/>
        <w:rPr>
          <w:rFonts w:ascii="Times New Roman" w:eastAsia="Times New Roman" w:hAnsi="Times New Roman" w:cs="Times New Roman"/>
          <w:b/>
          <w:color w:val="000000"/>
          <w:spacing w:val="-1"/>
          <w:sz w:val="24"/>
          <w:szCs w:val="24"/>
          <w:lang w:eastAsia="ru-RU"/>
        </w:rPr>
      </w:pPr>
    </w:p>
    <w:p w:rsidR="00B82268" w:rsidRPr="00B82268" w:rsidRDefault="00B82268" w:rsidP="00B82268">
      <w:pPr>
        <w:shd w:val="clear" w:color="auto" w:fill="FFFFFF"/>
        <w:spacing w:after="0" w:line="240" w:lineRule="auto"/>
        <w:jc w:val="both"/>
        <w:rPr>
          <w:rFonts w:ascii="Times New Roman" w:eastAsia="Times New Roman" w:hAnsi="Times New Roman" w:cs="Times New Roman"/>
          <w:b/>
          <w:color w:val="000000"/>
          <w:spacing w:val="-1"/>
          <w:sz w:val="24"/>
          <w:szCs w:val="24"/>
          <w:lang w:eastAsia="ru-RU"/>
        </w:rPr>
      </w:pPr>
      <w:r w:rsidRPr="00B82268">
        <w:rPr>
          <w:rFonts w:ascii="Times New Roman" w:eastAsia="Times New Roman" w:hAnsi="Times New Roman" w:cs="Times New Roman"/>
          <w:b/>
          <w:color w:val="000000"/>
          <w:spacing w:val="-1"/>
          <w:sz w:val="24"/>
          <w:szCs w:val="24"/>
          <w:lang w:eastAsia="ru-RU"/>
        </w:rPr>
        <w:t xml:space="preserve">Таблица 7. Источники привлечения денежных средств на реализацию ПКР </w:t>
      </w:r>
      <w:proofErr w:type="spellStart"/>
      <w:r w:rsidRPr="00B82268">
        <w:rPr>
          <w:rFonts w:ascii="Times New Roman" w:eastAsia="Times New Roman" w:hAnsi="Times New Roman" w:cs="Times New Roman"/>
          <w:b/>
          <w:color w:val="000000"/>
          <w:spacing w:val="-1"/>
          <w:sz w:val="24"/>
          <w:szCs w:val="24"/>
          <w:lang w:eastAsia="ru-RU"/>
        </w:rPr>
        <w:t>Кановского</w:t>
      </w:r>
      <w:proofErr w:type="spellEnd"/>
      <w:r w:rsidRPr="00B82268">
        <w:rPr>
          <w:rFonts w:ascii="Times New Roman" w:eastAsia="Times New Roman" w:hAnsi="Times New Roman" w:cs="Times New Roman"/>
          <w:b/>
          <w:color w:val="000000"/>
          <w:spacing w:val="-1"/>
          <w:sz w:val="24"/>
          <w:szCs w:val="24"/>
          <w:lang w:eastAsia="ru-RU"/>
        </w:rPr>
        <w:t xml:space="preserve">    </w:t>
      </w:r>
    </w:p>
    <w:p w:rsidR="00B82268" w:rsidRPr="00B82268" w:rsidRDefault="00B82268" w:rsidP="00B82268">
      <w:pPr>
        <w:shd w:val="clear" w:color="auto" w:fill="FFFFFF"/>
        <w:spacing w:after="0" w:line="240" w:lineRule="auto"/>
        <w:ind w:firstLine="708"/>
        <w:jc w:val="both"/>
        <w:rPr>
          <w:rFonts w:ascii="Times New Roman" w:eastAsia="Times New Roman" w:hAnsi="Times New Roman" w:cs="Times New Roman"/>
          <w:b/>
          <w:color w:val="000000"/>
          <w:spacing w:val="-1"/>
          <w:sz w:val="24"/>
          <w:szCs w:val="24"/>
          <w:lang w:eastAsia="ru-RU"/>
        </w:rPr>
      </w:pPr>
      <w:r w:rsidRPr="00B82268">
        <w:rPr>
          <w:rFonts w:ascii="Times New Roman" w:eastAsia="Times New Roman" w:hAnsi="Times New Roman" w:cs="Times New Roman"/>
          <w:b/>
          <w:color w:val="000000"/>
          <w:spacing w:val="-1"/>
          <w:sz w:val="24"/>
          <w:szCs w:val="24"/>
          <w:lang w:eastAsia="ru-RU"/>
        </w:rPr>
        <w:t>сельского поселения, тыс. руб.</w:t>
      </w:r>
    </w:p>
    <w:tbl>
      <w:tblPr>
        <w:tblW w:w="11340" w:type="dxa"/>
        <w:tblInd w:w="40" w:type="dxa"/>
        <w:tblLayout w:type="fixed"/>
        <w:tblCellMar>
          <w:left w:w="40" w:type="dxa"/>
          <w:right w:w="40" w:type="dxa"/>
        </w:tblCellMar>
        <w:tblLook w:val="0000" w:firstRow="0" w:lastRow="0" w:firstColumn="0" w:lastColumn="0" w:noHBand="0" w:noVBand="0"/>
      </w:tblPr>
      <w:tblGrid>
        <w:gridCol w:w="552"/>
        <w:gridCol w:w="2016"/>
        <w:gridCol w:w="1517"/>
        <w:gridCol w:w="1495"/>
        <w:gridCol w:w="1980"/>
        <w:gridCol w:w="1654"/>
        <w:gridCol w:w="2126"/>
      </w:tblGrid>
      <w:tr w:rsidR="00B82268" w:rsidRPr="00B82268" w:rsidTr="00B82268">
        <w:trPr>
          <w:trHeight w:hRule="exact" w:val="1835"/>
        </w:trPr>
        <w:tc>
          <w:tcPr>
            <w:tcW w:w="552"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ind w:left="58"/>
              <w:jc w:val="center"/>
              <w:rPr>
                <w:rFonts w:ascii="Times New Roman" w:eastAsia="Arial" w:hAnsi="Times New Roman" w:cs="Times New Roman"/>
                <w:b/>
                <w:sz w:val="24"/>
                <w:szCs w:val="24"/>
                <w:lang w:eastAsia="ru-RU"/>
              </w:rPr>
            </w:pPr>
            <w:r w:rsidRPr="00B82268">
              <w:rPr>
                <w:rFonts w:ascii="Times New Roman" w:eastAsia="Arial" w:hAnsi="Times New Roman" w:cs="Times New Roman"/>
                <w:b/>
                <w:sz w:val="24"/>
                <w:szCs w:val="24"/>
                <w:lang w:eastAsia="ru-RU"/>
              </w:rPr>
              <w:t>№</w:t>
            </w:r>
          </w:p>
        </w:tc>
        <w:tc>
          <w:tcPr>
            <w:tcW w:w="2016"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ind w:left="149"/>
              <w:jc w:val="center"/>
              <w:rPr>
                <w:rFonts w:ascii="Times New Roman" w:eastAsia="Times New Roman" w:hAnsi="Times New Roman" w:cs="Times New Roman"/>
                <w:b/>
                <w:spacing w:val="-3"/>
                <w:sz w:val="24"/>
                <w:szCs w:val="24"/>
                <w:lang w:eastAsia="ru-RU"/>
              </w:rPr>
            </w:pPr>
            <w:r w:rsidRPr="00B82268">
              <w:rPr>
                <w:rFonts w:ascii="Times New Roman" w:eastAsia="Times New Roman" w:hAnsi="Times New Roman" w:cs="Times New Roman"/>
                <w:b/>
                <w:spacing w:val="-3"/>
                <w:sz w:val="24"/>
                <w:szCs w:val="24"/>
                <w:lang w:eastAsia="ru-RU"/>
              </w:rPr>
              <w:t>Наименование</w:t>
            </w:r>
          </w:p>
        </w:tc>
        <w:tc>
          <w:tcPr>
            <w:tcW w:w="1517"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74" w:lineRule="exact"/>
              <w:ind w:left="86" w:right="86" w:firstLine="72"/>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pacing w:val="-2"/>
                <w:sz w:val="24"/>
                <w:szCs w:val="24"/>
                <w:lang w:eastAsia="ru-RU"/>
              </w:rPr>
              <w:t>Бюджеты всех уров</w:t>
            </w:r>
            <w:r w:rsidRPr="00B82268">
              <w:rPr>
                <w:rFonts w:ascii="Times New Roman" w:eastAsia="Times New Roman" w:hAnsi="Times New Roman" w:cs="Times New Roman"/>
                <w:b/>
                <w:spacing w:val="-2"/>
                <w:sz w:val="24"/>
                <w:szCs w:val="24"/>
                <w:lang w:eastAsia="ru-RU"/>
              </w:rPr>
              <w:softHyphen/>
            </w:r>
            <w:r w:rsidRPr="00B82268">
              <w:rPr>
                <w:rFonts w:ascii="Times New Roman" w:eastAsia="Times New Roman" w:hAnsi="Times New Roman" w:cs="Times New Roman"/>
                <w:b/>
                <w:spacing w:val="-4"/>
                <w:sz w:val="24"/>
                <w:szCs w:val="24"/>
                <w:lang w:eastAsia="ru-RU"/>
              </w:rPr>
              <w:t>ней и част</w:t>
            </w:r>
            <w:r w:rsidRPr="00B82268">
              <w:rPr>
                <w:rFonts w:ascii="Times New Roman" w:eastAsia="Times New Roman" w:hAnsi="Times New Roman" w:cs="Times New Roman"/>
                <w:b/>
                <w:spacing w:val="-4"/>
                <w:sz w:val="24"/>
                <w:szCs w:val="24"/>
                <w:lang w:eastAsia="ru-RU"/>
              </w:rPr>
              <w:softHyphen/>
            </w:r>
            <w:r w:rsidRPr="00B82268">
              <w:rPr>
                <w:rFonts w:ascii="Times New Roman" w:eastAsia="Times New Roman" w:hAnsi="Times New Roman" w:cs="Times New Roman"/>
                <w:b/>
                <w:spacing w:val="-2"/>
                <w:sz w:val="24"/>
                <w:szCs w:val="24"/>
                <w:lang w:eastAsia="ru-RU"/>
              </w:rPr>
              <w:t>ные инве</w:t>
            </w:r>
            <w:r w:rsidRPr="00B82268">
              <w:rPr>
                <w:rFonts w:ascii="Times New Roman" w:eastAsia="Times New Roman" w:hAnsi="Times New Roman" w:cs="Times New Roman"/>
                <w:b/>
                <w:spacing w:val="-2"/>
                <w:sz w:val="24"/>
                <w:szCs w:val="24"/>
                <w:lang w:eastAsia="ru-RU"/>
              </w:rPr>
              <w:softHyphen/>
            </w:r>
            <w:r w:rsidRPr="00B82268">
              <w:rPr>
                <w:rFonts w:ascii="Times New Roman" w:eastAsia="Times New Roman" w:hAnsi="Times New Roman" w:cs="Times New Roman"/>
                <w:b/>
                <w:sz w:val="24"/>
                <w:szCs w:val="24"/>
                <w:lang w:eastAsia="ru-RU"/>
              </w:rPr>
              <w:t>сторы</w:t>
            </w:r>
          </w:p>
        </w:tc>
        <w:tc>
          <w:tcPr>
            <w:tcW w:w="1495"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78" w:lineRule="exact"/>
              <w:ind w:left="38" w:right="53"/>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pacing w:val="-1"/>
                <w:sz w:val="24"/>
                <w:szCs w:val="24"/>
                <w:lang w:eastAsia="ru-RU"/>
              </w:rPr>
              <w:t xml:space="preserve">В </w:t>
            </w:r>
            <w:proofErr w:type="spellStart"/>
            <w:r w:rsidRPr="00B82268">
              <w:rPr>
                <w:rFonts w:ascii="Times New Roman" w:eastAsia="Times New Roman" w:hAnsi="Times New Roman" w:cs="Times New Roman"/>
                <w:b/>
                <w:spacing w:val="-1"/>
                <w:sz w:val="24"/>
                <w:szCs w:val="24"/>
                <w:lang w:eastAsia="ru-RU"/>
              </w:rPr>
              <w:t>т.ч</w:t>
            </w:r>
            <w:proofErr w:type="spellEnd"/>
            <w:r w:rsidRPr="00B82268">
              <w:rPr>
                <w:rFonts w:ascii="Times New Roman" w:eastAsia="Times New Roman" w:hAnsi="Times New Roman" w:cs="Times New Roman"/>
                <w:b/>
                <w:spacing w:val="-1"/>
                <w:sz w:val="24"/>
                <w:szCs w:val="24"/>
                <w:lang w:eastAsia="ru-RU"/>
              </w:rPr>
              <w:t xml:space="preserve">.  федеральный </w:t>
            </w:r>
            <w:r w:rsidRPr="00B82268">
              <w:rPr>
                <w:rFonts w:ascii="Times New Roman" w:eastAsia="Times New Roman" w:hAnsi="Times New Roman" w:cs="Times New Roman"/>
                <w:b/>
                <w:sz w:val="24"/>
                <w:szCs w:val="24"/>
                <w:lang w:eastAsia="ru-RU"/>
              </w:rPr>
              <w:t xml:space="preserve">бюджет </w:t>
            </w:r>
          </w:p>
        </w:tc>
        <w:tc>
          <w:tcPr>
            <w:tcW w:w="1980"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74" w:lineRule="exact"/>
              <w:ind w:left="110" w:right="120"/>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pacing w:val="-3"/>
                <w:sz w:val="24"/>
                <w:szCs w:val="24"/>
                <w:lang w:eastAsia="ru-RU"/>
              </w:rPr>
              <w:t xml:space="preserve">В </w:t>
            </w:r>
            <w:proofErr w:type="spellStart"/>
            <w:r w:rsidRPr="00B82268">
              <w:rPr>
                <w:rFonts w:ascii="Times New Roman" w:eastAsia="Times New Roman" w:hAnsi="Times New Roman" w:cs="Times New Roman"/>
                <w:b/>
                <w:spacing w:val="-3"/>
                <w:sz w:val="24"/>
                <w:szCs w:val="24"/>
                <w:lang w:eastAsia="ru-RU"/>
              </w:rPr>
              <w:t>т.ч</w:t>
            </w:r>
            <w:proofErr w:type="spellEnd"/>
            <w:r w:rsidRPr="00B82268">
              <w:rPr>
                <w:rFonts w:ascii="Times New Roman" w:eastAsia="Times New Roman" w:hAnsi="Times New Roman" w:cs="Times New Roman"/>
                <w:b/>
                <w:spacing w:val="-3"/>
                <w:sz w:val="24"/>
                <w:szCs w:val="24"/>
                <w:lang w:eastAsia="ru-RU"/>
              </w:rPr>
              <w:t xml:space="preserve">. </w:t>
            </w:r>
            <w:r w:rsidRPr="00B82268">
              <w:rPr>
                <w:rFonts w:ascii="Times New Roman" w:eastAsia="Times New Roman" w:hAnsi="Times New Roman" w:cs="Times New Roman"/>
                <w:b/>
                <w:sz w:val="24"/>
                <w:szCs w:val="24"/>
                <w:lang w:eastAsia="ru-RU"/>
              </w:rPr>
              <w:t>бюджет областной</w:t>
            </w:r>
          </w:p>
        </w:tc>
        <w:tc>
          <w:tcPr>
            <w:tcW w:w="1654"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74" w:lineRule="exact"/>
              <w:jc w:val="center"/>
              <w:rPr>
                <w:rFonts w:ascii="Times New Roman" w:eastAsia="Times New Roman" w:hAnsi="Times New Roman" w:cs="Times New Roman"/>
                <w:b/>
                <w:sz w:val="24"/>
                <w:szCs w:val="24"/>
                <w:lang w:eastAsia="ru-RU"/>
              </w:rPr>
            </w:pPr>
            <w:r w:rsidRPr="00B82268">
              <w:rPr>
                <w:rFonts w:ascii="Times New Roman" w:eastAsia="Times New Roman" w:hAnsi="Times New Roman" w:cs="Times New Roman"/>
                <w:b/>
                <w:sz w:val="24"/>
                <w:szCs w:val="24"/>
                <w:lang w:eastAsia="ru-RU"/>
              </w:rPr>
              <w:t xml:space="preserve">В </w:t>
            </w:r>
            <w:proofErr w:type="spellStart"/>
            <w:r w:rsidRPr="00B82268">
              <w:rPr>
                <w:rFonts w:ascii="Times New Roman" w:eastAsia="Times New Roman" w:hAnsi="Times New Roman" w:cs="Times New Roman"/>
                <w:b/>
                <w:sz w:val="24"/>
                <w:szCs w:val="24"/>
                <w:lang w:eastAsia="ru-RU"/>
              </w:rPr>
              <w:t>т.ч</w:t>
            </w:r>
            <w:proofErr w:type="spellEnd"/>
            <w:r w:rsidRPr="00B82268">
              <w:rPr>
                <w:rFonts w:ascii="Times New Roman" w:eastAsia="Times New Roman" w:hAnsi="Times New Roman" w:cs="Times New Roman"/>
                <w:b/>
                <w:sz w:val="24"/>
                <w:szCs w:val="24"/>
                <w:lang w:eastAsia="ru-RU"/>
              </w:rPr>
              <w:t>.</w:t>
            </w:r>
          </w:p>
          <w:p w:rsidR="00B82268" w:rsidRPr="00B82268" w:rsidRDefault="00B82268" w:rsidP="00B82268">
            <w:pPr>
              <w:shd w:val="clear" w:color="auto" w:fill="FFFFFF"/>
              <w:spacing w:after="0" w:line="274" w:lineRule="exact"/>
              <w:jc w:val="center"/>
              <w:rPr>
                <w:rFonts w:ascii="Times New Roman" w:eastAsia="Times New Roman" w:hAnsi="Times New Roman" w:cs="Times New Roman"/>
                <w:b/>
                <w:spacing w:val="-1"/>
                <w:sz w:val="24"/>
                <w:szCs w:val="24"/>
                <w:lang w:eastAsia="ru-RU"/>
              </w:rPr>
            </w:pPr>
            <w:r w:rsidRPr="00B82268">
              <w:rPr>
                <w:rFonts w:ascii="Times New Roman" w:eastAsia="Times New Roman" w:hAnsi="Times New Roman" w:cs="Times New Roman"/>
                <w:b/>
                <w:spacing w:val="-1"/>
                <w:sz w:val="24"/>
                <w:szCs w:val="24"/>
                <w:lang w:eastAsia="ru-RU"/>
              </w:rPr>
              <w:t>бюджет</w:t>
            </w:r>
          </w:p>
          <w:p w:rsidR="00B82268" w:rsidRPr="00B82268" w:rsidRDefault="00B82268" w:rsidP="00B82268">
            <w:pPr>
              <w:shd w:val="clear" w:color="auto" w:fill="FFFFFF"/>
              <w:spacing w:after="0" w:line="274" w:lineRule="exact"/>
              <w:jc w:val="center"/>
              <w:rPr>
                <w:rFonts w:ascii="Times New Roman" w:eastAsia="Times New Roman" w:hAnsi="Times New Roman" w:cs="Times New Roman"/>
                <w:b/>
                <w:spacing w:val="-2"/>
                <w:sz w:val="24"/>
                <w:szCs w:val="24"/>
                <w:lang w:eastAsia="ru-RU"/>
              </w:rPr>
            </w:pPr>
            <w:proofErr w:type="spellStart"/>
            <w:r w:rsidRPr="00B82268">
              <w:rPr>
                <w:rFonts w:ascii="Times New Roman" w:eastAsia="Times New Roman" w:hAnsi="Times New Roman" w:cs="Times New Roman"/>
                <w:b/>
                <w:spacing w:val="-2"/>
                <w:sz w:val="24"/>
                <w:szCs w:val="24"/>
                <w:lang w:eastAsia="ru-RU"/>
              </w:rPr>
              <w:t>Кановского</w:t>
            </w:r>
            <w:proofErr w:type="spellEnd"/>
            <w:r w:rsidRPr="00B82268">
              <w:rPr>
                <w:rFonts w:ascii="Times New Roman" w:eastAsia="Times New Roman" w:hAnsi="Times New Roman" w:cs="Times New Roman"/>
                <w:b/>
                <w:spacing w:val="-2"/>
                <w:sz w:val="24"/>
                <w:szCs w:val="24"/>
                <w:lang w:eastAsia="ru-RU"/>
              </w:rPr>
              <w:t xml:space="preserve">   сельского поселения</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82268" w:rsidRPr="00B82268" w:rsidRDefault="00B82268" w:rsidP="00B82268">
            <w:pPr>
              <w:shd w:val="clear" w:color="auto" w:fill="FFFFFF"/>
              <w:snapToGrid w:val="0"/>
              <w:spacing w:after="0" w:line="278" w:lineRule="exact"/>
              <w:ind w:left="86" w:right="115"/>
              <w:jc w:val="center"/>
              <w:rPr>
                <w:rFonts w:ascii="Times New Roman" w:eastAsia="Times New Roman" w:hAnsi="Times New Roman" w:cs="Times New Roman"/>
                <w:b/>
                <w:spacing w:val="-1"/>
                <w:sz w:val="24"/>
                <w:szCs w:val="24"/>
                <w:lang w:eastAsia="ru-RU"/>
              </w:rPr>
            </w:pPr>
            <w:r w:rsidRPr="00B82268">
              <w:rPr>
                <w:rFonts w:ascii="Times New Roman" w:eastAsia="Times New Roman" w:hAnsi="Times New Roman" w:cs="Times New Roman"/>
                <w:b/>
                <w:spacing w:val="-1"/>
                <w:sz w:val="24"/>
                <w:szCs w:val="24"/>
                <w:lang w:eastAsia="ru-RU"/>
              </w:rPr>
              <w:t xml:space="preserve">В </w:t>
            </w:r>
            <w:proofErr w:type="spellStart"/>
            <w:r w:rsidRPr="00B82268">
              <w:rPr>
                <w:rFonts w:ascii="Times New Roman" w:eastAsia="Times New Roman" w:hAnsi="Times New Roman" w:cs="Times New Roman"/>
                <w:b/>
                <w:spacing w:val="-1"/>
                <w:sz w:val="24"/>
                <w:szCs w:val="24"/>
                <w:lang w:eastAsia="ru-RU"/>
              </w:rPr>
              <w:t>т.ч</w:t>
            </w:r>
            <w:proofErr w:type="spellEnd"/>
            <w:r w:rsidRPr="00B82268">
              <w:rPr>
                <w:rFonts w:ascii="Times New Roman" w:eastAsia="Times New Roman" w:hAnsi="Times New Roman" w:cs="Times New Roman"/>
                <w:b/>
                <w:spacing w:val="-1"/>
                <w:sz w:val="24"/>
                <w:szCs w:val="24"/>
                <w:lang w:eastAsia="ru-RU"/>
              </w:rPr>
              <w:t>. вне</w:t>
            </w:r>
            <w:r w:rsidRPr="00B82268">
              <w:rPr>
                <w:rFonts w:ascii="Times New Roman" w:eastAsia="Times New Roman" w:hAnsi="Times New Roman" w:cs="Times New Roman"/>
                <w:b/>
                <w:spacing w:val="-1"/>
                <w:sz w:val="24"/>
                <w:szCs w:val="24"/>
                <w:lang w:eastAsia="ru-RU"/>
              </w:rPr>
              <w:softHyphen/>
            </w:r>
            <w:r w:rsidRPr="00B82268">
              <w:rPr>
                <w:rFonts w:ascii="Times New Roman" w:eastAsia="Times New Roman" w:hAnsi="Times New Roman" w:cs="Times New Roman"/>
                <w:b/>
                <w:spacing w:val="-3"/>
                <w:sz w:val="24"/>
                <w:szCs w:val="24"/>
                <w:lang w:eastAsia="ru-RU"/>
              </w:rPr>
              <w:t xml:space="preserve">бюджетные </w:t>
            </w:r>
            <w:r w:rsidRPr="00B82268">
              <w:rPr>
                <w:rFonts w:ascii="Times New Roman" w:eastAsia="Times New Roman" w:hAnsi="Times New Roman" w:cs="Times New Roman"/>
                <w:b/>
                <w:spacing w:val="-1"/>
                <w:sz w:val="24"/>
                <w:szCs w:val="24"/>
                <w:lang w:eastAsia="ru-RU"/>
              </w:rPr>
              <w:t>источники</w:t>
            </w:r>
          </w:p>
        </w:tc>
      </w:tr>
      <w:tr w:rsidR="00B82268" w:rsidRPr="00B82268" w:rsidTr="00B82268">
        <w:trPr>
          <w:trHeight w:hRule="exact" w:val="283"/>
        </w:trPr>
        <w:tc>
          <w:tcPr>
            <w:tcW w:w="552"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ind w:left="14"/>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1</w:t>
            </w:r>
          </w:p>
        </w:tc>
        <w:tc>
          <w:tcPr>
            <w:tcW w:w="2016" w:type="dxa"/>
            <w:tcBorders>
              <w:top w:val="single" w:sz="4" w:space="0" w:color="000000"/>
              <w:left w:val="single" w:sz="4" w:space="0" w:color="000000"/>
              <w:bottom w:val="single" w:sz="4" w:space="0" w:color="000000"/>
            </w:tcBorders>
            <w:shd w:val="clear" w:color="auto" w:fill="FFFFFF"/>
            <w:vAlign w:val="center"/>
          </w:tcPr>
          <w:p w:rsidR="00B82268" w:rsidRPr="00B82268" w:rsidRDefault="00B82268" w:rsidP="00B82268">
            <w:pPr>
              <w:shd w:val="clear" w:color="auto" w:fill="FFFFFF"/>
              <w:snapToGrid w:val="0"/>
              <w:spacing w:after="0" w:line="240" w:lineRule="auto"/>
              <w:rPr>
                <w:rFonts w:ascii="Times New Roman" w:eastAsia="Times New Roman" w:hAnsi="Times New Roman" w:cs="Times New Roman"/>
                <w:color w:val="000000"/>
                <w:sz w:val="24"/>
                <w:szCs w:val="24"/>
                <w:lang w:eastAsia="ru-RU"/>
              </w:rPr>
            </w:pPr>
            <w:r w:rsidRPr="00B82268">
              <w:rPr>
                <w:rFonts w:ascii="Times New Roman" w:eastAsia="Times New Roman" w:hAnsi="Times New Roman" w:cs="Times New Roman"/>
                <w:color w:val="000000"/>
                <w:sz w:val="24"/>
                <w:szCs w:val="24"/>
                <w:lang w:eastAsia="ru-RU"/>
              </w:rPr>
              <w:t>Ремонт дорог</w:t>
            </w:r>
          </w:p>
          <w:p w:rsidR="00B82268" w:rsidRPr="00B82268" w:rsidRDefault="00B82268" w:rsidP="00B82268">
            <w:pPr>
              <w:shd w:val="clear" w:color="auto" w:fill="FFFFFF"/>
              <w:snapToGrid w:val="0"/>
              <w:spacing w:after="0" w:line="240" w:lineRule="auto"/>
              <w:rPr>
                <w:rFonts w:ascii="Times New Roman" w:eastAsia="Times New Roman" w:hAnsi="Times New Roman" w:cs="Times New Roman"/>
                <w:color w:val="000000"/>
                <w:sz w:val="24"/>
                <w:szCs w:val="24"/>
                <w:lang w:eastAsia="ru-RU"/>
              </w:rPr>
            </w:pPr>
          </w:p>
          <w:p w:rsidR="00B82268" w:rsidRPr="00B82268" w:rsidRDefault="00B82268" w:rsidP="00B82268">
            <w:pPr>
              <w:shd w:val="clear" w:color="auto" w:fill="FFFFFF"/>
              <w:snapToGrid w:val="0"/>
              <w:spacing w:after="0" w:line="240" w:lineRule="auto"/>
              <w:rPr>
                <w:rFonts w:ascii="Times New Roman" w:eastAsia="Times New Roman" w:hAnsi="Times New Roman" w:cs="Times New Roman"/>
                <w:color w:val="000000"/>
                <w:sz w:val="24"/>
                <w:szCs w:val="24"/>
                <w:lang w:eastAsia="ru-RU"/>
              </w:rPr>
            </w:pPr>
          </w:p>
          <w:p w:rsidR="00B82268" w:rsidRPr="00B82268" w:rsidRDefault="00B82268" w:rsidP="00B82268">
            <w:pPr>
              <w:shd w:val="clear" w:color="auto" w:fill="FFFFFF"/>
              <w:snapToGrid w:val="0"/>
              <w:spacing w:after="0" w:line="240" w:lineRule="auto"/>
              <w:rPr>
                <w:rFonts w:ascii="Times New Roman" w:eastAsia="Times New Roman" w:hAnsi="Times New Roman" w:cs="Times New Roman"/>
                <w:color w:val="000000"/>
                <w:sz w:val="24"/>
                <w:szCs w:val="24"/>
                <w:lang w:eastAsia="ru-RU"/>
              </w:rPr>
            </w:pPr>
            <w:proofErr w:type="spellStart"/>
            <w:r w:rsidRPr="00B82268">
              <w:rPr>
                <w:rFonts w:ascii="Times New Roman" w:eastAsia="Times New Roman" w:hAnsi="Times New Roman" w:cs="Times New Roman"/>
                <w:color w:val="000000"/>
                <w:sz w:val="24"/>
                <w:szCs w:val="24"/>
                <w:lang w:eastAsia="ru-RU"/>
              </w:rPr>
              <w:t>сетидорожной</w:t>
            </w:r>
            <w:proofErr w:type="spellEnd"/>
            <w:r w:rsidRPr="00B82268">
              <w:rPr>
                <w:rFonts w:ascii="Times New Roman" w:eastAsia="Times New Roman" w:hAnsi="Times New Roman" w:cs="Times New Roman"/>
                <w:color w:val="000000"/>
                <w:sz w:val="24"/>
                <w:szCs w:val="24"/>
                <w:lang w:eastAsia="ru-RU"/>
              </w:rPr>
              <w:t xml:space="preserve"> </w:t>
            </w:r>
          </w:p>
        </w:tc>
        <w:tc>
          <w:tcPr>
            <w:tcW w:w="1517" w:type="dxa"/>
            <w:tcBorders>
              <w:top w:val="single" w:sz="4" w:space="0" w:color="000000"/>
              <w:left w:val="single" w:sz="4" w:space="0" w:color="000000"/>
              <w:bottom w:val="single" w:sz="4" w:space="0" w:color="000000"/>
            </w:tcBorders>
            <w:shd w:val="clear" w:color="auto" w:fill="FFFFFF"/>
          </w:tcPr>
          <w:p w:rsidR="00B82268" w:rsidRPr="00B82268" w:rsidRDefault="00B82268" w:rsidP="00B82268">
            <w:pPr>
              <w:shd w:val="clear" w:color="auto" w:fill="FFFFFF"/>
              <w:snapToGrid w:val="0"/>
              <w:spacing w:after="0" w:line="240" w:lineRule="auto"/>
              <w:ind w:left="-56"/>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color w:val="000000"/>
                <w:sz w:val="24"/>
                <w:szCs w:val="24"/>
                <w:lang w:eastAsia="ru-RU"/>
              </w:rPr>
              <w:t>4120</w:t>
            </w:r>
          </w:p>
        </w:tc>
        <w:tc>
          <w:tcPr>
            <w:tcW w:w="1495" w:type="dxa"/>
            <w:tcBorders>
              <w:top w:val="single" w:sz="4" w:space="0" w:color="000000"/>
              <w:left w:val="single" w:sz="4" w:space="0" w:color="000000"/>
              <w:bottom w:val="single" w:sz="4" w:space="0" w:color="000000"/>
            </w:tcBorders>
            <w:shd w:val="clear" w:color="auto" w:fill="FFFFFF"/>
          </w:tcPr>
          <w:p w:rsidR="00B82268" w:rsidRPr="00B82268" w:rsidRDefault="00B82268" w:rsidP="00B82268">
            <w:pPr>
              <w:shd w:val="clear" w:color="auto" w:fill="FFFFFF"/>
              <w:snapToGrid w:val="0"/>
              <w:spacing w:after="0" w:line="240" w:lineRule="auto"/>
              <w:ind w:right="5"/>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0</w:t>
            </w:r>
          </w:p>
        </w:tc>
        <w:tc>
          <w:tcPr>
            <w:tcW w:w="1980" w:type="dxa"/>
            <w:tcBorders>
              <w:top w:val="single" w:sz="4" w:space="0" w:color="000000"/>
              <w:left w:val="single" w:sz="4" w:space="0" w:color="000000"/>
              <w:bottom w:val="single" w:sz="4" w:space="0" w:color="000000"/>
            </w:tcBorders>
            <w:shd w:val="clear" w:color="auto" w:fill="FFFFFF"/>
          </w:tcPr>
          <w:p w:rsidR="00B82268" w:rsidRPr="00B82268" w:rsidRDefault="00B82268" w:rsidP="00B82268">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0</w:t>
            </w:r>
          </w:p>
        </w:tc>
        <w:tc>
          <w:tcPr>
            <w:tcW w:w="1654" w:type="dxa"/>
            <w:tcBorders>
              <w:top w:val="single" w:sz="4" w:space="0" w:color="000000"/>
              <w:left w:val="single" w:sz="4" w:space="0" w:color="000000"/>
              <w:bottom w:val="single" w:sz="4" w:space="0" w:color="000000"/>
            </w:tcBorders>
            <w:shd w:val="clear" w:color="auto" w:fill="FFFFFF"/>
          </w:tcPr>
          <w:p w:rsidR="00B82268" w:rsidRPr="00B82268" w:rsidRDefault="00B82268" w:rsidP="00B82268">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11752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rsidR="00B82268" w:rsidRPr="00B82268" w:rsidRDefault="00B82268" w:rsidP="00B82268">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0</w:t>
            </w:r>
          </w:p>
        </w:tc>
      </w:tr>
    </w:tbl>
    <w:p w:rsidR="00B82268" w:rsidRPr="00B82268" w:rsidRDefault="00B82268" w:rsidP="00B82268">
      <w:pPr>
        <w:shd w:val="clear" w:color="auto" w:fill="FFFFFF"/>
        <w:spacing w:after="0" w:line="240" w:lineRule="auto"/>
        <w:ind w:right="-52" w:firstLine="708"/>
        <w:jc w:val="both"/>
        <w:rPr>
          <w:rFonts w:ascii="Times New Roman" w:eastAsia="Times New Roman" w:hAnsi="Times New Roman" w:cs="Times New Roman"/>
          <w:sz w:val="24"/>
          <w:szCs w:val="24"/>
          <w:lang w:eastAsia="ru-RU"/>
        </w:rPr>
      </w:pPr>
    </w:p>
    <w:p w:rsidR="00B82268" w:rsidRPr="00B82268" w:rsidRDefault="00B82268" w:rsidP="00B82268">
      <w:pPr>
        <w:shd w:val="clear" w:color="auto" w:fill="FFFFFF"/>
        <w:spacing w:after="0" w:line="240" w:lineRule="auto"/>
        <w:ind w:right="-52" w:firstLine="708"/>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Под внебюджетными источниками понимаются средства пред</w:t>
      </w:r>
      <w:r w:rsidRPr="00B82268">
        <w:rPr>
          <w:rFonts w:ascii="Times New Roman" w:eastAsia="Times New Roman" w:hAnsi="Times New Roman" w:cs="Times New Roman"/>
          <w:sz w:val="24"/>
          <w:szCs w:val="24"/>
          <w:lang w:eastAsia="ru-RU"/>
        </w:rPr>
        <w:softHyphen/>
        <w:t>приятий, внешних инвесторов и потребителей. Более конкретно распределение источни</w:t>
      </w:r>
      <w:r w:rsidRPr="00B82268">
        <w:rPr>
          <w:rFonts w:ascii="Times New Roman" w:eastAsia="Times New Roman" w:hAnsi="Times New Roman" w:cs="Times New Roman"/>
          <w:sz w:val="24"/>
          <w:szCs w:val="24"/>
          <w:lang w:eastAsia="ru-RU"/>
        </w:rPr>
        <w:softHyphen/>
        <w:t>ков финансирования определяется при разработке инвестиционных проектов.</w:t>
      </w:r>
    </w:p>
    <w:p w:rsidR="00B82268" w:rsidRPr="00B82268" w:rsidRDefault="00B82268" w:rsidP="00B82268">
      <w:pPr>
        <w:shd w:val="clear" w:color="auto" w:fill="FFFFFF"/>
        <w:spacing w:after="0" w:line="274" w:lineRule="exact"/>
        <w:ind w:left="67" w:right="130" w:firstLine="768"/>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pacing w:val="-1"/>
          <w:sz w:val="24"/>
          <w:szCs w:val="24"/>
          <w:lang w:eastAsia="ru-RU"/>
        </w:rPr>
        <w:lastRenderedPageBreak/>
        <w:t>Перспективы сельского поселения до 2022 года связаны с расширением производ</w:t>
      </w:r>
      <w:r w:rsidRPr="00B82268">
        <w:rPr>
          <w:rFonts w:ascii="Times New Roman" w:eastAsia="Times New Roman" w:hAnsi="Times New Roman" w:cs="Times New Roman"/>
          <w:spacing w:val="-1"/>
          <w:sz w:val="24"/>
          <w:szCs w:val="24"/>
          <w:lang w:eastAsia="ru-RU"/>
        </w:rPr>
        <w:softHyphen/>
        <w:t>ства в сельском хозяйстве, растениеводстве, животноводстве, личных подсобных хозяйст</w:t>
      </w:r>
      <w:r w:rsidRPr="00B82268">
        <w:rPr>
          <w:rFonts w:ascii="Times New Roman" w:eastAsia="Times New Roman" w:hAnsi="Times New Roman" w:cs="Times New Roman"/>
          <w:spacing w:val="-1"/>
          <w:sz w:val="24"/>
          <w:szCs w:val="24"/>
          <w:lang w:eastAsia="ru-RU"/>
        </w:rPr>
        <w:softHyphen/>
      </w:r>
      <w:r w:rsidRPr="00B82268">
        <w:rPr>
          <w:rFonts w:ascii="Times New Roman" w:eastAsia="Times New Roman" w:hAnsi="Times New Roman" w:cs="Times New Roman"/>
          <w:sz w:val="24"/>
          <w:szCs w:val="24"/>
          <w:lang w:eastAsia="ru-RU"/>
        </w:rPr>
        <w:t>вах.</w:t>
      </w:r>
    </w:p>
    <w:p w:rsidR="00B82268" w:rsidRPr="00B82268" w:rsidRDefault="00B82268" w:rsidP="00B82268">
      <w:pPr>
        <w:shd w:val="clear" w:color="auto" w:fill="FFFFFF"/>
        <w:spacing w:after="0" w:line="274" w:lineRule="exact"/>
        <w:ind w:left="72" w:right="130" w:firstLine="706"/>
        <w:jc w:val="both"/>
        <w:rPr>
          <w:rFonts w:ascii="Times New Roman" w:eastAsia="Times New Roman" w:hAnsi="Times New Roman" w:cs="Times New Roman"/>
          <w:spacing w:val="-1"/>
          <w:sz w:val="24"/>
          <w:szCs w:val="24"/>
          <w:lang w:eastAsia="ru-RU"/>
        </w:rPr>
      </w:pPr>
      <w:r w:rsidRPr="00B82268">
        <w:rPr>
          <w:rFonts w:ascii="Times New Roman" w:eastAsia="Times New Roman" w:hAnsi="Times New Roman" w:cs="Times New Roman"/>
          <w:sz w:val="24"/>
          <w:szCs w:val="24"/>
          <w:lang w:eastAsia="ru-RU"/>
        </w:rPr>
        <w:t>Рассматривая интегральные показатели текущего уровня социально-</w:t>
      </w:r>
      <w:r w:rsidRPr="00B82268">
        <w:rPr>
          <w:rFonts w:ascii="Times New Roman" w:eastAsia="Times New Roman" w:hAnsi="Times New Roman" w:cs="Times New Roman"/>
          <w:spacing w:val="-1"/>
          <w:sz w:val="24"/>
          <w:szCs w:val="24"/>
          <w:lang w:eastAsia="ru-RU"/>
        </w:rPr>
        <w:t xml:space="preserve">экономического развития </w:t>
      </w:r>
      <w:proofErr w:type="spellStart"/>
      <w:r w:rsidRPr="00B82268">
        <w:rPr>
          <w:rFonts w:ascii="Times New Roman" w:eastAsia="Times New Roman" w:hAnsi="Times New Roman" w:cs="Times New Roman"/>
          <w:spacing w:val="-1"/>
          <w:sz w:val="24"/>
          <w:szCs w:val="24"/>
          <w:lang w:eastAsia="ru-RU"/>
        </w:rPr>
        <w:t>Кановского</w:t>
      </w:r>
      <w:proofErr w:type="spellEnd"/>
      <w:r w:rsidRPr="00B82268">
        <w:rPr>
          <w:rFonts w:ascii="Times New Roman" w:eastAsia="Times New Roman" w:hAnsi="Times New Roman" w:cs="Times New Roman"/>
          <w:spacing w:val="-1"/>
          <w:sz w:val="24"/>
          <w:szCs w:val="24"/>
          <w:lang w:eastAsia="ru-RU"/>
        </w:rPr>
        <w:t xml:space="preserve">  сельского поселения, отмечается следующее:</w:t>
      </w:r>
    </w:p>
    <w:p w:rsidR="00B82268" w:rsidRPr="00B82268" w:rsidRDefault="00B82268" w:rsidP="00B82268">
      <w:pPr>
        <w:widowControl w:val="0"/>
        <w:numPr>
          <w:ilvl w:val="0"/>
          <w:numId w:val="12"/>
        </w:numPr>
        <w:shd w:val="clear" w:color="auto" w:fill="FFFFFF"/>
        <w:tabs>
          <w:tab w:val="left" w:pos="917"/>
        </w:tabs>
        <w:suppressAutoHyphens/>
        <w:autoSpaceDE w:val="0"/>
        <w:spacing w:after="0" w:line="274" w:lineRule="exact"/>
        <w:ind w:left="782"/>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бюджетная обеспеченность низкая.</w:t>
      </w:r>
    </w:p>
    <w:p w:rsidR="00B82268" w:rsidRPr="00B82268" w:rsidRDefault="00B82268" w:rsidP="00B82268">
      <w:pPr>
        <w:widowControl w:val="0"/>
        <w:numPr>
          <w:ilvl w:val="0"/>
          <w:numId w:val="12"/>
        </w:numPr>
        <w:shd w:val="clear" w:color="auto" w:fill="FFFFFF"/>
        <w:tabs>
          <w:tab w:val="left" w:pos="917"/>
        </w:tabs>
        <w:suppressAutoHyphens/>
        <w:autoSpaceDE w:val="0"/>
        <w:spacing w:after="0" w:line="274" w:lineRule="exact"/>
        <w:ind w:left="782"/>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транспортная доступность населенных пунктов поселения низкая;</w:t>
      </w:r>
    </w:p>
    <w:p w:rsidR="00B82268" w:rsidRPr="00B82268" w:rsidRDefault="00B82268" w:rsidP="00B82268">
      <w:pPr>
        <w:widowControl w:val="0"/>
        <w:numPr>
          <w:ilvl w:val="0"/>
          <w:numId w:val="12"/>
        </w:numPr>
        <w:shd w:val="clear" w:color="auto" w:fill="FFFFFF"/>
        <w:tabs>
          <w:tab w:val="left" w:pos="917"/>
        </w:tabs>
        <w:suppressAutoHyphens/>
        <w:autoSpaceDE w:val="0"/>
        <w:spacing w:after="0" w:line="274" w:lineRule="exact"/>
        <w:ind w:left="72" w:right="125" w:firstLine="710"/>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наличие трудовых ресурсов позволяет обеспечить потребности населения и рас</w:t>
      </w:r>
      <w:r w:rsidRPr="00B82268">
        <w:rPr>
          <w:rFonts w:ascii="Times New Roman" w:eastAsia="Times New Roman" w:hAnsi="Times New Roman" w:cs="Times New Roman"/>
          <w:sz w:val="24"/>
          <w:szCs w:val="24"/>
          <w:lang w:eastAsia="ru-RU"/>
        </w:rPr>
        <w:softHyphen/>
        <w:t>ширение производства;</w:t>
      </w:r>
    </w:p>
    <w:p w:rsidR="00B82268" w:rsidRPr="00B82268" w:rsidRDefault="00B82268" w:rsidP="00B82268">
      <w:pPr>
        <w:widowControl w:val="0"/>
        <w:numPr>
          <w:ilvl w:val="0"/>
          <w:numId w:val="12"/>
        </w:numPr>
        <w:shd w:val="clear" w:color="auto" w:fill="FFFFFF"/>
        <w:tabs>
          <w:tab w:val="left" w:pos="917"/>
        </w:tabs>
        <w:suppressAutoHyphens/>
        <w:autoSpaceDE w:val="0"/>
        <w:spacing w:after="0" w:line="274" w:lineRule="exact"/>
        <w:ind w:left="72" w:right="125" w:firstLine="710"/>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состояние жилищного фонда - в большей части приемлемое с достаточно высо</w:t>
      </w:r>
      <w:r w:rsidRPr="00B82268">
        <w:rPr>
          <w:rFonts w:ascii="Times New Roman" w:eastAsia="Times New Roman" w:hAnsi="Times New Roman" w:cs="Times New Roman"/>
          <w:sz w:val="24"/>
          <w:szCs w:val="24"/>
          <w:lang w:eastAsia="ru-RU"/>
        </w:rPr>
        <w:softHyphen/>
        <w:t>кой долей ветхого жилья;</w:t>
      </w:r>
    </w:p>
    <w:p w:rsidR="00B82268" w:rsidRPr="00B82268" w:rsidRDefault="00B82268" w:rsidP="00B82268">
      <w:pPr>
        <w:shd w:val="clear" w:color="auto" w:fill="FFFFFF"/>
        <w:spacing w:after="0" w:line="240" w:lineRule="auto"/>
        <w:jc w:val="both"/>
        <w:rPr>
          <w:rFonts w:ascii="Times New Roman" w:eastAsia="Times New Roman" w:hAnsi="Times New Roman" w:cs="Times New Roman"/>
          <w:b/>
          <w:bCs/>
          <w:sz w:val="24"/>
          <w:szCs w:val="24"/>
          <w:lang w:eastAsia="ru-RU"/>
        </w:rPr>
      </w:pPr>
      <w:r w:rsidRPr="00B82268">
        <w:rPr>
          <w:rFonts w:ascii="Times New Roman" w:eastAsia="Times New Roman" w:hAnsi="Times New Roman" w:cs="Times New Roman"/>
          <w:spacing w:val="-1"/>
          <w:sz w:val="24"/>
          <w:szCs w:val="24"/>
          <w:lang w:eastAsia="ru-RU"/>
        </w:rPr>
        <w:t xml:space="preserve">             - доходы населения на уровне </w:t>
      </w:r>
      <w:proofErr w:type="gramStart"/>
      <w:r w:rsidRPr="00B82268">
        <w:rPr>
          <w:rFonts w:ascii="Times New Roman" w:eastAsia="Times New Roman" w:hAnsi="Times New Roman" w:cs="Times New Roman"/>
          <w:spacing w:val="-1"/>
          <w:sz w:val="24"/>
          <w:szCs w:val="24"/>
          <w:lang w:eastAsia="ru-RU"/>
        </w:rPr>
        <w:t>средних</w:t>
      </w:r>
      <w:proofErr w:type="gramEnd"/>
      <w:r w:rsidRPr="00B82268">
        <w:rPr>
          <w:rFonts w:ascii="Times New Roman" w:eastAsia="Times New Roman" w:hAnsi="Times New Roman" w:cs="Times New Roman"/>
          <w:spacing w:val="-1"/>
          <w:sz w:val="24"/>
          <w:szCs w:val="24"/>
          <w:lang w:eastAsia="ru-RU"/>
        </w:rPr>
        <w:t xml:space="preserve"> по району.</w:t>
      </w:r>
    </w:p>
    <w:p w:rsidR="00B82268" w:rsidRPr="00B82268" w:rsidRDefault="00B82268" w:rsidP="00B82268">
      <w:pPr>
        <w:shd w:val="clear" w:color="auto" w:fill="FFFFFF"/>
        <w:spacing w:after="0" w:line="240" w:lineRule="auto"/>
        <w:jc w:val="both"/>
        <w:rPr>
          <w:rFonts w:ascii="Times New Roman" w:eastAsia="Times New Roman" w:hAnsi="Times New Roman" w:cs="Times New Roman"/>
          <w:b/>
          <w:bCs/>
          <w:sz w:val="24"/>
          <w:szCs w:val="24"/>
          <w:lang w:eastAsia="ru-RU"/>
        </w:rPr>
      </w:pPr>
    </w:p>
    <w:p w:rsidR="00B82268" w:rsidRPr="00B82268" w:rsidRDefault="00B82268" w:rsidP="00B82268">
      <w:pPr>
        <w:spacing w:after="150" w:line="238" w:lineRule="atLeast"/>
        <w:rPr>
          <w:rFonts w:ascii="Times New Roman" w:eastAsia="Times New Roman" w:hAnsi="Times New Roman" w:cs="Times New Roman"/>
          <w:b/>
          <w:color w:val="242424"/>
          <w:sz w:val="28"/>
          <w:szCs w:val="28"/>
          <w:lang w:eastAsia="ru-RU"/>
        </w:rPr>
      </w:pPr>
      <w:r w:rsidRPr="00B82268">
        <w:rPr>
          <w:rFonts w:ascii="Times New Roman" w:eastAsia="Times New Roman" w:hAnsi="Times New Roman" w:cs="Times New Roman"/>
          <w:b/>
          <w:color w:val="242424"/>
          <w:sz w:val="28"/>
          <w:szCs w:val="28"/>
          <w:lang w:eastAsia="ru-RU"/>
        </w:rPr>
        <w:t>6. Оценка эффективности мероприятий развития транспортной инфраструктуры.</w:t>
      </w:r>
    </w:p>
    <w:p w:rsidR="00B82268" w:rsidRPr="00B82268" w:rsidRDefault="00B82268" w:rsidP="00B82268">
      <w:pPr>
        <w:shd w:val="clear" w:color="auto" w:fill="FFFFFF"/>
        <w:spacing w:after="0" w:line="240" w:lineRule="atLeast"/>
        <w:jc w:val="both"/>
        <w:rPr>
          <w:rFonts w:ascii="Times New Roman" w:eastAsia="Times New Roman" w:hAnsi="Times New Roman" w:cs="Times New Roman"/>
          <w:bCs/>
          <w:sz w:val="24"/>
          <w:szCs w:val="24"/>
          <w:lang w:eastAsia="ru-RU"/>
        </w:rPr>
      </w:pPr>
      <w:r w:rsidRPr="00B82268">
        <w:rPr>
          <w:rFonts w:ascii="Times New Roman" w:eastAsia="Times New Roman" w:hAnsi="Times New Roman" w:cs="Times New Roman"/>
          <w:bCs/>
          <w:sz w:val="24"/>
          <w:szCs w:val="24"/>
          <w:lang w:eastAsia="ru-RU"/>
        </w:rPr>
        <w:t xml:space="preserve">- развитие транспортной инфраструктуры поселения, </w:t>
      </w:r>
    </w:p>
    <w:p w:rsidR="00B82268" w:rsidRPr="00B82268" w:rsidRDefault="00B82268" w:rsidP="00B82268">
      <w:pPr>
        <w:shd w:val="clear" w:color="auto" w:fill="FFFFFF"/>
        <w:spacing w:after="0" w:line="240" w:lineRule="atLeast"/>
        <w:jc w:val="both"/>
        <w:rPr>
          <w:rFonts w:ascii="Times New Roman" w:eastAsia="Times New Roman" w:hAnsi="Times New Roman" w:cs="Times New Roman"/>
          <w:bCs/>
          <w:sz w:val="24"/>
          <w:szCs w:val="24"/>
          <w:lang w:eastAsia="ru-RU"/>
        </w:rPr>
      </w:pPr>
      <w:r w:rsidRPr="00B82268">
        <w:rPr>
          <w:rFonts w:ascii="Times New Roman" w:eastAsia="Times New Roman" w:hAnsi="Times New Roman" w:cs="Times New Roman"/>
          <w:bCs/>
          <w:sz w:val="24"/>
          <w:szCs w:val="24"/>
          <w:lang w:eastAsia="ru-RU"/>
        </w:rPr>
        <w:t>-</w:t>
      </w:r>
      <w:proofErr w:type="gramStart"/>
      <w:r w:rsidRPr="00B82268">
        <w:rPr>
          <w:rFonts w:ascii="Times New Roman" w:eastAsia="Times New Roman" w:hAnsi="Times New Roman" w:cs="Times New Roman"/>
          <w:bCs/>
          <w:sz w:val="24"/>
          <w:szCs w:val="24"/>
          <w:lang w:eastAsia="ru-RU"/>
        </w:rPr>
        <w:t>сбалансированное</w:t>
      </w:r>
      <w:proofErr w:type="gramEnd"/>
      <w:r w:rsidRPr="00B82268">
        <w:rPr>
          <w:rFonts w:ascii="Times New Roman" w:eastAsia="Times New Roman" w:hAnsi="Times New Roman" w:cs="Times New Roman"/>
          <w:bCs/>
          <w:sz w:val="24"/>
          <w:szCs w:val="24"/>
          <w:lang w:eastAsia="ru-RU"/>
        </w:rPr>
        <w:t xml:space="preserve"> и скоординированное с иными сферами жизни деятельности,</w:t>
      </w:r>
    </w:p>
    <w:p w:rsidR="00B82268" w:rsidRPr="00B82268" w:rsidRDefault="00B82268" w:rsidP="00B82268">
      <w:pPr>
        <w:shd w:val="clear" w:color="auto" w:fill="FFFFFF"/>
        <w:spacing w:after="0" w:line="240" w:lineRule="atLeast"/>
        <w:jc w:val="both"/>
        <w:rPr>
          <w:rFonts w:ascii="Times New Roman" w:eastAsia="Times New Roman" w:hAnsi="Times New Roman" w:cs="Times New Roman"/>
          <w:bCs/>
          <w:sz w:val="24"/>
          <w:szCs w:val="24"/>
          <w:lang w:eastAsia="ru-RU"/>
        </w:rPr>
      </w:pPr>
      <w:r w:rsidRPr="00B82268">
        <w:rPr>
          <w:rFonts w:ascii="Times New Roman" w:eastAsia="Times New Roman" w:hAnsi="Times New Roman" w:cs="Times New Roman"/>
          <w:bCs/>
          <w:sz w:val="24"/>
          <w:szCs w:val="24"/>
          <w:lang w:eastAsia="ru-RU"/>
        </w:rPr>
        <w:t>- формирование условий для социально- экономического развития,</w:t>
      </w:r>
    </w:p>
    <w:p w:rsidR="00B82268" w:rsidRPr="00B82268" w:rsidRDefault="00B82268" w:rsidP="00B82268">
      <w:pPr>
        <w:shd w:val="clear" w:color="auto" w:fill="FFFFFF"/>
        <w:spacing w:after="0" w:line="240" w:lineRule="atLeast"/>
        <w:jc w:val="both"/>
        <w:rPr>
          <w:rFonts w:ascii="Times New Roman" w:eastAsia="Times New Roman" w:hAnsi="Times New Roman" w:cs="Times New Roman"/>
          <w:bCs/>
          <w:sz w:val="24"/>
          <w:szCs w:val="24"/>
          <w:lang w:eastAsia="ru-RU"/>
        </w:rPr>
      </w:pPr>
      <w:r w:rsidRPr="00B82268">
        <w:rPr>
          <w:rFonts w:ascii="Times New Roman" w:eastAsia="Times New Roman" w:hAnsi="Times New Roman" w:cs="Times New Roman"/>
          <w:bCs/>
          <w:sz w:val="24"/>
          <w:szCs w:val="24"/>
          <w:lang w:eastAsia="ru-RU"/>
        </w:rPr>
        <w:t xml:space="preserve">-повышение безопасности, </w:t>
      </w:r>
    </w:p>
    <w:p w:rsidR="00B82268" w:rsidRPr="00B82268" w:rsidRDefault="00B82268" w:rsidP="00B82268">
      <w:pPr>
        <w:shd w:val="clear" w:color="auto" w:fill="FFFFFF"/>
        <w:spacing w:after="0" w:line="240" w:lineRule="atLeast"/>
        <w:jc w:val="both"/>
        <w:rPr>
          <w:rFonts w:ascii="Times New Roman" w:eastAsia="Times New Roman" w:hAnsi="Times New Roman" w:cs="Times New Roman"/>
          <w:bCs/>
          <w:sz w:val="24"/>
          <w:szCs w:val="24"/>
          <w:lang w:eastAsia="ru-RU"/>
        </w:rPr>
      </w:pPr>
      <w:r w:rsidRPr="00B82268">
        <w:rPr>
          <w:rFonts w:ascii="Times New Roman" w:eastAsia="Times New Roman" w:hAnsi="Times New Roman" w:cs="Times New Roman"/>
          <w:bCs/>
          <w:sz w:val="24"/>
          <w:szCs w:val="24"/>
          <w:lang w:eastAsia="ru-RU"/>
        </w:rPr>
        <w:t xml:space="preserve">-качество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 </w:t>
      </w:r>
    </w:p>
    <w:p w:rsidR="00B82268" w:rsidRPr="00B82268" w:rsidRDefault="00B82268" w:rsidP="00B82268">
      <w:pPr>
        <w:shd w:val="clear" w:color="auto" w:fill="FFFFFF"/>
        <w:spacing w:after="0" w:line="240" w:lineRule="atLeast"/>
        <w:jc w:val="both"/>
        <w:rPr>
          <w:rFonts w:ascii="Times New Roman" w:eastAsia="Times New Roman" w:hAnsi="Times New Roman" w:cs="Times New Roman"/>
          <w:bCs/>
          <w:sz w:val="24"/>
          <w:szCs w:val="24"/>
          <w:lang w:eastAsia="ru-RU"/>
        </w:rPr>
      </w:pPr>
      <w:r w:rsidRPr="00B82268">
        <w:rPr>
          <w:rFonts w:ascii="Times New Roman" w:eastAsia="Times New Roman" w:hAnsi="Times New Roman" w:cs="Times New Roman"/>
          <w:sz w:val="24"/>
          <w:szCs w:val="24"/>
          <w:lang w:eastAsia="ru-RU"/>
        </w:rPr>
        <w:t>-снижение негативного воздействия транспортной инфраструктуры на окружающую среду поселения.</w:t>
      </w:r>
    </w:p>
    <w:p w:rsidR="00B82268" w:rsidRPr="00B82268" w:rsidRDefault="00B82268" w:rsidP="00B82268">
      <w:pPr>
        <w:spacing w:after="150" w:line="238" w:lineRule="atLeast"/>
        <w:rPr>
          <w:rFonts w:ascii="Times New Roman" w:eastAsia="Times New Roman" w:hAnsi="Times New Roman" w:cs="Times New Roman"/>
          <w:color w:val="242424"/>
          <w:sz w:val="20"/>
          <w:szCs w:val="20"/>
          <w:lang w:eastAsia="ru-RU"/>
        </w:rPr>
      </w:pPr>
    </w:p>
    <w:p w:rsidR="00B82268" w:rsidRPr="00B82268" w:rsidRDefault="00B82268" w:rsidP="00B82268">
      <w:pPr>
        <w:spacing w:after="150" w:line="238" w:lineRule="atLeast"/>
        <w:jc w:val="both"/>
        <w:rPr>
          <w:rFonts w:ascii="Times New Roman" w:eastAsia="Times New Roman" w:hAnsi="Times New Roman" w:cs="Times New Roman"/>
          <w:b/>
          <w:color w:val="242424"/>
          <w:sz w:val="28"/>
          <w:szCs w:val="28"/>
          <w:lang w:eastAsia="ru-RU"/>
        </w:rPr>
      </w:pPr>
      <w:r w:rsidRPr="00B82268">
        <w:rPr>
          <w:rFonts w:ascii="Times New Roman" w:eastAsia="Times New Roman" w:hAnsi="Times New Roman" w:cs="Times New Roman"/>
          <w:b/>
          <w:color w:val="242424"/>
          <w:sz w:val="24"/>
          <w:szCs w:val="24"/>
          <w:lang w:eastAsia="ru-RU"/>
        </w:rPr>
        <w:t xml:space="preserve">7. Предложение по институциональным преобразованиям.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на территории </w:t>
      </w:r>
      <w:proofErr w:type="spellStart"/>
      <w:r w:rsidRPr="00B82268">
        <w:rPr>
          <w:rFonts w:ascii="Times New Roman" w:eastAsia="Times New Roman" w:hAnsi="Times New Roman" w:cs="Times New Roman"/>
          <w:b/>
          <w:sz w:val="24"/>
          <w:szCs w:val="24"/>
          <w:lang w:eastAsia="ru-RU"/>
        </w:rPr>
        <w:t>Кановского</w:t>
      </w:r>
      <w:proofErr w:type="spellEnd"/>
      <w:r w:rsidRPr="00B82268">
        <w:rPr>
          <w:rFonts w:ascii="Times New Roman" w:eastAsia="Times New Roman" w:hAnsi="Times New Roman" w:cs="Times New Roman"/>
          <w:b/>
          <w:sz w:val="24"/>
          <w:szCs w:val="24"/>
          <w:lang w:eastAsia="ru-RU"/>
        </w:rPr>
        <w:t xml:space="preserve"> </w:t>
      </w:r>
      <w:r w:rsidRPr="00B82268">
        <w:rPr>
          <w:rFonts w:ascii="Times New Roman" w:eastAsia="Times New Roman" w:hAnsi="Times New Roman" w:cs="Times New Roman"/>
          <w:b/>
          <w:color w:val="242424"/>
          <w:sz w:val="24"/>
          <w:szCs w:val="24"/>
          <w:lang w:eastAsia="ru-RU"/>
        </w:rPr>
        <w:t xml:space="preserve"> сельского поселения</w:t>
      </w:r>
      <w:r w:rsidRPr="00B82268">
        <w:rPr>
          <w:rFonts w:ascii="Times New Roman" w:eastAsia="Times New Roman" w:hAnsi="Times New Roman" w:cs="Times New Roman"/>
          <w:b/>
          <w:color w:val="242424"/>
          <w:sz w:val="28"/>
          <w:szCs w:val="28"/>
          <w:lang w:eastAsia="ru-RU"/>
        </w:rPr>
        <w:t>.</w:t>
      </w:r>
    </w:p>
    <w:p w:rsidR="00B82268" w:rsidRPr="00B82268" w:rsidRDefault="00B82268" w:rsidP="00B82268">
      <w:pPr>
        <w:spacing w:after="0" w:line="240" w:lineRule="auto"/>
        <w:ind w:firstLine="708"/>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Администрация </w:t>
      </w:r>
      <w:proofErr w:type="spellStart"/>
      <w:r w:rsidRPr="00B82268">
        <w:rPr>
          <w:rFonts w:ascii="Times New Roman" w:eastAsia="Times New Roman" w:hAnsi="Times New Roman" w:cs="Times New Roman"/>
          <w:sz w:val="24"/>
          <w:szCs w:val="24"/>
          <w:lang w:eastAsia="ru-RU"/>
        </w:rPr>
        <w:t>Кановского</w:t>
      </w:r>
      <w:proofErr w:type="spellEnd"/>
      <w:r w:rsidRPr="00B82268">
        <w:rPr>
          <w:rFonts w:ascii="Times New Roman" w:eastAsia="Times New Roman" w:hAnsi="Times New Roman" w:cs="Times New Roman"/>
          <w:sz w:val="24"/>
          <w:szCs w:val="24"/>
          <w:lang w:eastAsia="ru-RU"/>
        </w:rPr>
        <w:t xml:space="preserve">   сельского поселения осуществляет общий </w:t>
      </w:r>
      <w:proofErr w:type="gramStart"/>
      <w:r w:rsidRPr="00B82268">
        <w:rPr>
          <w:rFonts w:ascii="Times New Roman" w:eastAsia="Times New Roman" w:hAnsi="Times New Roman" w:cs="Times New Roman"/>
          <w:sz w:val="24"/>
          <w:szCs w:val="24"/>
          <w:lang w:eastAsia="ru-RU"/>
        </w:rPr>
        <w:t>контроль за</w:t>
      </w:r>
      <w:proofErr w:type="gramEnd"/>
      <w:r w:rsidRPr="00B82268">
        <w:rPr>
          <w:rFonts w:ascii="Times New Roman" w:eastAsia="Times New Roman" w:hAnsi="Times New Roman" w:cs="Times New Roman"/>
          <w:sz w:val="24"/>
          <w:szCs w:val="24"/>
          <w:lang w:eastAsia="ru-RU"/>
        </w:rPr>
        <w:t xml:space="preserve">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разработку ежегодного плана мероприятий по реализации Программы с уточнением объемов и источников финансирования мероприятий;</w:t>
      </w: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 </w:t>
      </w:r>
      <w:proofErr w:type="gramStart"/>
      <w:r w:rsidRPr="00B82268">
        <w:rPr>
          <w:rFonts w:ascii="Times New Roman" w:eastAsia="Times New Roman" w:hAnsi="Times New Roman" w:cs="Times New Roman"/>
          <w:sz w:val="24"/>
          <w:szCs w:val="24"/>
          <w:lang w:eastAsia="ru-RU"/>
        </w:rPr>
        <w:t>контроль за</w:t>
      </w:r>
      <w:proofErr w:type="gramEnd"/>
      <w:r w:rsidRPr="00B82268">
        <w:rPr>
          <w:rFonts w:ascii="Times New Roman" w:eastAsia="Times New Roman" w:hAnsi="Times New Roman" w:cs="Times New Roman"/>
          <w:sz w:val="24"/>
          <w:szCs w:val="24"/>
          <w:lang w:eastAsia="ru-RU"/>
        </w:rPr>
        <w:t xml:space="preserve"> реализацией программных мероприятий по срокам, содержанию, финансовым затратам и ресурсам;</w:t>
      </w:r>
    </w:p>
    <w:p w:rsidR="00B82268" w:rsidRPr="00B82268" w:rsidRDefault="00B82268" w:rsidP="00B82268">
      <w:pPr>
        <w:spacing w:after="0" w:line="240" w:lineRule="auto"/>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методическое, информационное и организационное сопровождение работы по реализации комплекса программных мероприятий.</w:t>
      </w:r>
    </w:p>
    <w:p w:rsidR="00B82268" w:rsidRPr="00B82268" w:rsidRDefault="00B82268" w:rsidP="00B82268">
      <w:pPr>
        <w:spacing w:after="0" w:line="240" w:lineRule="auto"/>
        <w:ind w:firstLine="708"/>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Программа разрабатывается сроком на 6 лет и подлежит корректировке ежегодно.</w:t>
      </w:r>
    </w:p>
    <w:p w:rsidR="00B82268" w:rsidRPr="00B82268" w:rsidRDefault="00B82268" w:rsidP="00B82268">
      <w:pPr>
        <w:spacing w:after="0" w:line="240" w:lineRule="auto"/>
        <w:ind w:firstLine="708"/>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План-график работ по реализации программы должен соответствовать плану мероприятий, содержащемуся в разделе «Программа инвестиционных проектов, обеспечивающих достижение целевых показателей» настоящего Отчета. Утверждение тарифов и принятие решений по выделению бюджетных средств из бюджета </w:t>
      </w:r>
      <w:proofErr w:type="spellStart"/>
      <w:r w:rsidRPr="00B82268">
        <w:rPr>
          <w:rFonts w:ascii="Times New Roman" w:eastAsia="Times New Roman" w:hAnsi="Times New Roman" w:cs="Times New Roman"/>
          <w:sz w:val="24"/>
          <w:szCs w:val="24"/>
          <w:lang w:eastAsia="ru-RU"/>
        </w:rPr>
        <w:t>Кановского</w:t>
      </w:r>
      <w:proofErr w:type="spellEnd"/>
      <w:r w:rsidRPr="00B82268">
        <w:rPr>
          <w:rFonts w:ascii="Times New Roman" w:eastAsia="Times New Roman" w:hAnsi="Times New Roman" w:cs="Times New Roman"/>
          <w:sz w:val="24"/>
          <w:szCs w:val="24"/>
          <w:lang w:eastAsia="ru-RU"/>
        </w:rPr>
        <w:t xml:space="preserve">  сельского поселения, подготовка и проведение конкурсов на привлечение инвесторов, принимаются в соответствии с действующим законодательством.</w:t>
      </w:r>
    </w:p>
    <w:p w:rsidR="00B82268" w:rsidRPr="00B82268" w:rsidRDefault="00B82268" w:rsidP="00B82268">
      <w:pPr>
        <w:spacing w:after="0" w:line="240" w:lineRule="auto"/>
        <w:ind w:firstLine="708"/>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lastRenderedPageBreak/>
        <w:t>Мониторинг и корректировка Программы осуществляется на основании следующих нормативных документов.</w:t>
      </w:r>
    </w:p>
    <w:p w:rsidR="00B82268" w:rsidRPr="00B82268" w:rsidRDefault="00B82268" w:rsidP="00B82268">
      <w:pPr>
        <w:spacing w:after="0" w:line="240" w:lineRule="auto"/>
        <w:ind w:firstLine="708"/>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Мониторинг Программы включает следующие этапы:</w:t>
      </w:r>
    </w:p>
    <w:p w:rsidR="00B82268" w:rsidRPr="00B82268" w:rsidRDefault="00B82268" w:rsidP="00B82268">
      <w:pPr>
        <w:spacing w:after="0" w:line="240" w:lineRule="auto"/>
        <w:ind w:firstLine="540"/>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1.Периодический сбор информации о результатах проводимых преобразований в транспортном  хозяйстве, а также информации о состоянии и развитии транспортной  инфраструктуры;</w:t>
      </w:r>
    </w:p>
    <w:p w:rsidR="00B82268" w:rsidRPr="00B82268" w:rsidRDefault="00B82268" w:rsidP="00B82268">
      <w:pPr>
        <w:spacing w:after="0" w:line="240" w:lineRule="auto"/>
        <w:ind w:firstLine="540"/>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2.Вверификация данных;</w:t>
      </w:r>
    </w:p>
    <w:p w:rsidR="00B82268" w:rsidRPr="00B82268" w:rsidRDefault="00B82268" w:rsidP="00B82268">
      <w:pPr>
        <w:spacing w:after="0" w:line="240" w:lineRule="auto"/>
        <w:ind w:firstLine="540"/>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3.Анализ данных о результатах проводимых преобразований транспортной  инфраструктуры.</w:t>
      </w:r>
    </w:p>
    <w:p w:rsidR="00B82268" w:rsidRPr="00B82268" w:rsidRDefault="00B82268" w:rsidP="00B82268">
      <w:pPr>
        <w:spacing w:after="0" w:line="240" w:lineRule="auto"/>
        <w:ind w:firstLine="708"/>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транспортной  инфраструктуры. </w:t>
      </w:r>
    </w:p>
    <w:p w:rsidR="00B82268" w:rsidRPr="00B82268" w:rsidRDefault="00B82268" w:rsidP="00B82268">
      <w:pPr>
        <w:spacing w:after="0" w:line="240" w:lineRule="auto"/>
        <w:ind w:firstLine="708"/>
        <w:jc w:val="both"/>
        <w:rPr>
          <w:rFonts w:ascii="Times New Roman" w:eastAsia="Times New Roman" w:hAnsi="Times New Roman" w:cs="Times New Roman"/>
          <w:sz w:val="24"/>
          <w:szCs w:val="24"/>
          <w:lang w:eastAsia="ru-RU"/>
        </w:rPr>
      </w:pPr>
      <w:r w:rsidRPr="00B82268">
        <w:rPr>
          <w:rFonts w:ascii="Times New Roman" w:eastAsia="Times New Roman" w:hAnsi="Times New Roman" w:cs="Times New Roman"/>
          <w:sz w:val="24"/>
          <w:szCs w:val="24"/>
          <w:lang w:eastAsia="ru-RU"/>
        </w:rPr>
        <w:t xml:space="preserve">Разработка и последующая корректировка Программы комплексного развития транспортной  инфраструктуры базируется на необходимости </w:t>
      </w:r>
      <w:proofErr w:type="gramStart"/>
      <w:r w:rsidRPr="00B82268">
        <w:rPr>
          <w:rFonts w:ascii="Times New Roman" w:eastAsia="Times New Roman" w:hAnsi="Times New Roman" w:cs="Times New Roman"/>
          <w:sz w:val="24"/>
          <w:szCs w:val="24"/>
          <w:lang w:eastAsia="ru-RU"/>
        </w:rPr>
        <w:t>достижения целевых уровней муниципальных стандартов качества предоставления транспортных услуг</w:t>
      </w:r>
      <w:proofErr w:type="gramEnd"/>
      <w:r w:rsidRPr="00B82268">
        <w:rPr>
          <w:rFonts w:ascii="Times New Roman" w:eastAsia="Times New Roman" w:hAnsi="Times New Roman" w:cs="Times New Roman"/>
          <w:sz w:val="24"/>
          <w:szCs w:val="24"/>
          <w:lang w:eastAsia="ru-RU"/>
        </w:rPr>
        <w:t xml:space="preserve"> при соблюдении ограничений по платежной способности потребителей, то есть при обеспечении не только технической, но и экономической доступности коммунальных услуг.</w:t>
      </w:r>
    </w:p>
    <w:p w:rsidR="00A17DF5" w:rsidRDefault="00A17DF5"/>
    <w:sectPr w:rsidR="00A17DF5" w:rsidSect="00B8226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numFmt w:val="bullet"/>
      <w:lvlText w:val="-"/>
      <w:lvlJc w:val="left"/>
      <w:pPr>
        <w:tabs>
          <w:tab w:val="num" w:pos="1035"/>
        </w:tabs>
        <w:ind w:left="900" w:firstLine="0"/>
      </w:pPr>
      <w:rPr>
        <w:rFonts w:ascii="Times New Roman" w:hAnsi="Times New Roman" w:cs="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A"/>
    <w:multiLevelType w:val="singleLevel"/>
    <w:tmpl w:val="0000000A"/>
    <w:name w:val="WW8Num13"/>
    <w:lvl w:ilvl="0">
      <w:start w:val="1"/>
      <w:numFmt w:val="decimal"/>
      <w:lvlText w:val="4.%1."/>
      <w:lvlJc w:val="left"/>
      <w:pPr>
        <w:tabs>
          <w:tab w:val="num" w:pos="2141"/>
        </w:tabs>
        <w:ind w:left="2141" w:hanging="360"/>
      </w:pPr>
    </w:lvl>
  </w:abstractNum>
  <w:abstractNum w:abstractNumId="3">
    <w:nsid w:val="0000000C"/>
    <w:multiLevelType w:val="singleLevel"/>
    <w:tmpl w:val="0000000C"/>
    <w:name w:val="WW8Num15"/>
    <w:lvl w:ilvl="0">
      <w:start w:val="1"/>
      <w:numFmt w:val="decimal"/>
      <w:lvlText w:val="%1)"/>
      <w:lvlJc w:val="left"/>
      <w:pPr>
        <w:tabs>
          <w:tab w:val="num" w:pos="1421"/>
        </w:tabs>
        <w:ind w:left="1421" w:hanging="360"/>
      </w:pPr>
    </w:lvl>
  </w:abstractNum>
  <w:abstractNum w:abstractNumId="4">
    <w:nsid w:val="0000000D"/>
    <w:multiLevelType w:val="singleLevel"/>
    <w:tmpl w:val="0000000D"/>
    <w:name w:val="WW8Num16"/>
    <w:lvl w:ilvl="0">
      <w:start w:val="1"/>
      <w:numFmt w:val="decimal"/>
      <w:lvlText w:val="5.%1."/>
      <w:lvlJc w:val="left"/>
      <w:pPr>
        <w:tabs>
          <w:tab w:val="num" w:pos="2141"/>
        </w:tabs>
        <w:ind w:left="2141" w:hanging="360"/>
      </w:p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lvl>
  </w:abstractNum>
  <w:abstractNum w:abstractNumId="6">
    <w:nsid w:val="00000015"/>
    <w:multiLevelType w:val="singleLevel"/>
    <w:tmpl w:val="00000015"/>
    <w:lvl w:ilvl="0">
      <w:numFmt w:val="bullet"/>
      <w:lvlText w:val="-"/>
      <w:lvlJc w:val="left"/>
      <w:pPr>
        <w:tabs>
          <w:tab w:val="num" w:pos="0"/>
        </w:tabs>
        <w:ind w:left="0" w:firstLine="0"/>
      </w:pPr>
      <w:rPr>
        <w:rFonts w:ascii="Times New Roman" w:hAnsi="Times New Roman" w:cs="Times New Roman"/>
      </w:rPr>
    </w:lvl>
  </w:abstractNum>
  <w:abstractNum w:abstractNumId="7">
    <w:nsid w:val="1C633C4E"/>
    <w:multiLevelType w:val="hybridMultilevel"/>
    <w:tmpl w:val="71CC228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E6E21E5"/>
    <w:multiLevelType w:val="hybridMultilevel"/>
    <w:tmpl w:val="9AF8A05E"/>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30BC5DC2"/>
    <w:multiLevelType w:val="multilevel"/>
    <w:tmpl w:val="918C4386"/>
    <w:lvl w:ilvl="0">
      <w:start w:val="5"/>
      <w:numFmt w:val="decimal"/>
      <w:lvlText w:val="%1"/>
      <w:lvlJc w:val="left"/>
      <w:pPr>
        <w:ind w:left="360" w:hanging="360"/>
      </w:pPr>
      <w:rPr>
        <w:rFonts w:hint="default"/>
      </w:rPr>
    </w:lvl>
    <w:lvl w:ilvl="1">
      <w:start w:val="1"/>
      <w:numFmt w:val="decimal"/>
      <w:lvlText w:val="%1.%2"/>
      <w:lvlJc w:val="left"/>
      <w:pPr>
        <w:ind w:left="2141" w:hanging="360"/>
      </w:pPr>
      <w:rPr>
        <w:rFonts w:hint="default"/>
      </w:rPr>
    </w:lvl>
    <w:lvl w:ilvl="2">
      <w:start w:val="1"/>
      <w:numFmt w:val="decimal"/>
      <w:lvlText w:val="%1.%2.%3"/>
      <w:lvlJc w:val="left"/>
      <w:pPr>
        <w:ind w:left="4282" w:hanging="720"/>
      </w:pPr>
      <w:rPr>
        <w:rFonts w:hint="default"/>
      </w:rPr>
    </w:lvl>
    <w:lvl w:ilvl="3">
      <w:start w:val="1"/>
      <w:numFmt w:val="decimal"/>
      <w:lvlText w:val="%1.%2.%3.%4"/>
      <w:lvlJc w:val="left"/>
      <w:pPr>
        <w:ind w:left="6063" w:hanging="720"/>
      </w:pPr>
      <w:rPr>
        <w:rFonts w:hint="default"/>
      </w:rPr>
    </w:lvl>
    <w:lvl w:ilvl="4">
      <w:start w:val="1"/>
      <w:numFmt w:val="decimal"/>
      <w:lvlText w:val="%1.%2.%3.%4.%5"/>
      <w:lvlJc w:val="left"/>
      <w:pPr>
        <w:ind w:left="8204" w:hanging="1080"/>
      </w:pPr>
      <w:rPr>
        <w:rFonts w:hint="default"/>
      </w:rPr>
    </w:lvl>
    <w:lvl w:ilvl="5">
      <w:start w:val="1"/>
      <w:numFmt w:val="decimal"/>
      <w:lvlText w:val="%1.%2.%3.%4.%5.%6"/>
      <w:lvlJc w:val="left"/>
      <w:pPr>
        <w:ind w:left="9985" w:hanging="1080"/>
      </w:pPr>
      <w:rPr>
        <w:rFonts w:hint="default"/>
      </w:rPr>
    </w:lvl>
    <w:lvl w:ilvl="6">
      <w:start w:val="1"/>
      <w:numFmt w:val="decimal"/>
      <w:lvlText w:val="%1.%2.%3.%4.%5.%6.%7"/>
      <w:lvlJc w:val="left"/>
      <w:pPr>
        <w:ind w:left="12126" w:hanging="1440"/>
      </w:pPr>
      <w:rPr>
        <w:rFonts w:hint="default"/>
      </w:rPr>
    </w:lvl>
    <w:lvl w:ilvl="7">
      <w:start w:val="1"/>
      <w:numFmt w:val="decimal"/>
      <w:lvlText w:val="%1.%2.%3.%4.%5.%6.%7.%8"/>
      <w:lvlJc w:val="left"/>
      <w:pPr>
        <w:ind w:left="13907" w:hanging="1440"/>
      </w:pPr>
      <w:rPr>
        <w:rFonts w:hint="default"/>
      </w:rPr>
    </w:lvl>
    <w:lvl w:ilvl="8">
      <w:start w:val="1"/>
      <w:numFmt w:val="decimal"/>
      <w:lvlText w:val="%1.%2.%3.%4.%5.%6.%7.%8.%9"/>
      <w:lvlJc w:val="left"/>
      <w:pPr>
        <w:ind w:left="16048" w:hanging="1800"/>
      </w:pPr>
      <w:rPr>
        <w:rFonts w:hint="default"/>
      </w:rPr>
    </w:lvl>
  </w:abstractNum>
  <w:abstractNum w:abstractNumId="10">
    <w:nsid w:val="365F0704"/>
    <w:multiLevelType w:val="hybridMultilevel"/>
    <w:tmpl w:val="A13ADE9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37127A1D"/>
    <w:multiLevelType w:val="hybridMultilevel"/>
    <w:tmpl w:val="E1ECC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3128D8"/>
    <w:multiLevelType w:val="hybridMultilevel"/>
    <w:tmpl w:val="6CF21412"/>
    <w:lvl w:ilvl="0" w:tplc="3F5E5A20">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50AA62F1"/>
    <w:multiLevelType w:val="hybridMultilevel"/>
    <w:tmpl w:val="01768D38"/>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52CD3DDA"/>
    <w:multiLevelType w:val="hybridMultilevel"/>
    <w:tmpl w:val="4894C054"/>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58AA43CC"/>
    <w:multiLevelType w:val="hybridMultilevel"/>
    <w:tmpl w:val="7AB2A44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60113BF6"/>
    <w:multiLevelType w:val="hybridMultilevel"/>
    <w:tmpl w:val="271CBEA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6058684E"/>
    <w:multiLevelType w:val="hybridMultilevel"/>
    <w:tmpl w:val="65A4CBD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3"/>
    <w:lvlOverride w:ilvl="0">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12"/>
  </w:num>
  <w:num w:numId="5">
    <w:abstractNumId w:val="16"/>
  </w:num>
  <w:num w:numId="6">
    <w:abstractNumId w:val="15"/>
  </w:num>
  <w:num w:numId="7">
    <w:abstractNumId w:val="10"/>
  </w:num>
  <w:num w:numId="8">
    <w:abstractNumId w:val="18"/>
  </w:num>
  <w:num w:numId="9">
    <w:abstractNumId w:val="11"/>
  </w:num>
  <w:num w:numId="10">
    <w:abstractNumId w:val="2"/>
  </w:num>
  <w:num w:numId="11">
    <w:abstractNumId w:val="4"/>
  </w:num>
  <w:num w:numId="12">
    <w:abstractNumId w:val="0"/>
  </w:num>
  <w:num w:numId="13">
    <w:abstractNumId w:val="5"/>
  </w:num>
  <w:num w:numId="14">
    <w:abstractNumId w:val="14"/>
  </w:num>
  <w:num w:numId="15">
    <w:abstractNumId w:val="17"/>
  </w:num>
  <w:num w:numId="16">
    <w:abstractNumId w:val="8"/>
  </w:num>
  <w:num w:numId="17">
    <w:abstractNumId w:val="7"/>
  </w:num>
  <w:num w:numId="18">
    <w:abstractNumId w:val="1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268"/>
    <w:rsid w:val="00963922"/>
    <w:rsid w:val="00A17DF5"/>
    <w:rsid w:val="00B82268"/>
    <w:rsid w:val="00D126FA"/>
    <w:rsid w:val="00E30A7A"/>
    <w:rsid w:val="00E93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B82268"/>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0"/>
    <w:link w:val="30"/>
    <w:qFormat/>
    <w:rsid w:val="00B8226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82268"/>
    <w:rPr>
      <w:rFonts w:ascii="Arial" w:eastAsia="Times New Roman" w:hAnsi="Arial" w:cs="Arial"/>
      <w:b/>
      <w:bCs/>
      <w:kern w:val="32"/>
      <w:sz w:val="32"/>
      <w:szCs w:val="32"/>
      <w:lang w:eastAsia="ru-RU"/>
    </w:rPr>
  </w:style>
  <w:style w:type="character" w:customStyle="1" w:styleId="30">
    <w:name w:val="Заголовок 3 Знак"/>
    <w:basedOn w:val="a1"/>
    <w:link w:val="3"/>
    <w:rsid w:val="00B82268"/>
    <w:rPr>
      <w:rFonts w:ascii="Times New Roman" w:eastAsia="Times New Roman" w:hAnsi="Times New Roman" w:cs="Times New Roman"/>
      <w:b/>
      <w:bCs/>
      <w:sz w:val="27"/>
      <w:szCs w:val="27"/>
      <w:lang w:eastAsia="ru-RU"/>
    </w:rPr>
  </w:style>
  <w:style w:type="numbering" w:customStyle="1" w:styleId="11">
    <w:name w:val="Нет списка1"/>
    <w:next w:val="a3"/>
    <w:semiHidden/>
    <w:rsid w:val="00B82268"/>
  </w:style>
  <w:style w:type="paragraph" w:styleId="a4">
    <w:name w:val="Normal (Web)"/>
    <w:basedOn w:val="a0"/>
    <w:rsid w:val="00B822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B82268"/>
  </w:style>
  <w:style w:type="character" w:styleId="a5">
    <w:name w:val="Hyperlink"/>
    <w:rsid w:val="00B82268"/>
    <w:rPr>
      <w:color w:val="0000FF"/>
      <w:u w:val="single"/>
    </w:rPr>
  </w:style>
  <w:style w:type="paragraph" w:customStyle="1" w:styleId="12">
    <w:name w:val="Без интервала1"/>
    <w:rsid w:val="00B82268"/>
    <w:pPr>
      <w:suppressAutoHyphens/>
      <w:spacing w:after="0" w:line="240" w:lineRule="auto"/>
    </w:pPr>
    <w:rPr>
      <w:rFonts w:ascii="Arial" w:eastAsia="Arial" w:hAnsi="Arial" w:cs="Times New Roman"/>
      <w:sz w:val="24"/>
      <w:lang w:eastAsia="ar-SA"/>
    </w:rPr>
  </w:style>
  <w:style w:type="paragraph" w:customStyle="1" w:styleId="ConsPlusCell">
    <w:name w:val="ConsPlusCell"/>
    <w:rsid w:val="00B82268"/>
    <w:pPr>
      <w:widowControl w:val="0"/>
      <w:suppressAutoHyphens/>
      <w:autoSpaceDE w:val="0"/>
      <w:spacing w:after="0" w:line="240" w:lineRule="auto"/>
    </w:pPr>
    <w:rPr>
      <w:rFonts w:ascii="Arial" w:eastAsia="Calibri" w:hAnsi="Arial" w:cs="Arial"/>
      <w:color w:val="000000"/>
      <w:sz w:val="28"/>
      <w:szCs w:val="28"/>
      <w:lang w:eastAsia="ar-SA"/>
    </w:rPr>
  </w:style>
  <w:style w:type="paragraph" w:customStyle="1" w:styleId="13">
    <w:name w:val="Стиль1"/>
    <w:basedOn w:val="1"/>
    <w:rsid w:val="00B82268"/>
    <w:pPr>
      <w:keepNext w:val="0"/>
      <w:suppressAutoHyphens/>
      <w:spacing w:before="120" w:after="0"/>
      <w:jc w:val="center"/>
      <w:outlineLvl w:val="9"/>
    </w:pPr>
    <w:rPr>
      <w:rFonts w:ascii="Times New Roman" w:hAnsi="Times New Roman"/>
      <w:bCs w:val="0"/>
      <w:spacing w:val="-1"/>
      <w:kern w:val="2"/>
      <w:sz w:val="28"/>
      <w:szCs w:val="24"/>
      <w:lang w:eastAsia="ar-SA"/>
    </w:rPr>
  </w:style>
  <w:style w:type="paragraph" w:styleId="a6">
    <w:name w:val="No Spacing"/>
    <w:link w:val="a7"/>
    <w:uiPriority w:val="1"/>
    <w:qFormat/>
    <w:rsid w:val="00B82268"/>
    <w:pPr>
      <w:spacing w:after="0" w:line="240" w:lineRule="auto"/>
    </w:pPr>
    <w:rPr>
      <w:rFonts w:ascii="Calibri" w:eastAsia="Times New Roman" w:hAnsi="Calibri" w:cs="Calibri"/>
      <w:lang w:eastAsia="ru-RU"/>
    </w:rPr>
  </w:style>
  <w:style w:type="character" w:customStyle="1" w:styleId="a7">
    <w:name w:val="Без интервала Знак"/>
    <w:link w:val="a6"/>
    <w:uiPriority w:val="1"/>
    <w:rsid w:val="00B82268"/>
    <w:rPr>
      <w:rFonts w:ascii="Calibri" w:eastAsia="Times New Roman" w:hAnsi="Calibri" w:cs="Calibri"/>
      <w:lang w:eastAsia="ru-RU"/>
    </w:rPr>
  </w:style>
  <w:style w:type="paragraph" w:customStyle="1" w:styleId="14">
    <w:name w:val="Обычный1"/>
    <w:rsid w:val="00B82268"/>
    <w:pPr>
      <w:snapToGrid w:val="0"/>
      <w:spacing w:after="0" w:line="240" w:lineRule="auto"/>
    </w:pPr>
    <w:rPr>
      <w:rFonts w:ascii="Times New Roman" w:eastAsia="Times New Roman" w:hAnsi="Times New Roman" w:cs="Times New Roman"/>
      <w:szCs w:val="20"/>
      <w:lang w:eastAsia="ru-RU"/>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B82268"/>
    <w:pPr>
      <w:spacing w:after="0" w:line="240" w:lineRule="auto"/>
      <w:jc w:val="center"/>
    </w:pPr>
    <w:rPr>
      <w:rFonts w:ascii="Times New Roman" w:eastAsia="Times New Roman" w:hAnsi="Times New Roman" w:cs="Times New Roman"/>
      <w:b/>
      <w:bCs/>
      <w:sz w:val="24"/>
      <w:szCs w:val="24"/>
      <w:lang w:eastAsia="ru-RU"/>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B82268"/>
    <w:rPr>
      <w:rFonts w:ascii="Times New Roman" w:eastAsia="Times New Roman" w:hAnsi="Times New Roman" w:cs="Times New Roman"/>
      <w:b/>
      <w:bCs/>
      <w:sz w:val="24"/>
      <w:szCs w:val="24"/>
      <w:lang w:eastAsia="ru-RU"/>
    </w:rPr>
  </w:style>
  <w:style w:type="paragraph" w:styleId="a">
    <w:name w:val="List"/>
    <w:basedOn w:val="a0"/>
    <w:link w:val="a9"/>
    <w:rsid w:val="00B82268"/>
    <w:pPr>
      <w:numPr>
        <w:numId w:val="8"/>
      </w:numPr>
      <w:spacing w:after="60" w:line="240" w:lineRule="auto"/>
      <w:jc w:val="both"/>
    </w:pPr>
    <w:rPr>
      <w:rFonts w:ascii="Times New Roman" w:eastAsia="Times New Roman" w:hAnsi="Times New Roman" w:cs="Times New Roman"/>
      <w:snapToGrid w:val="0"/>
      <w:sz w:val="24"/>
      <w:szCs w:val="24"/>
      <w:lang w:val="x-none" w:eastAsia="x-none"/>
    </w:rPr>
  </w:style>
  <w:style w:type="character" w:customStyle="1" w:styleId="a9">
    <w:name w:val="Список Знак"/>
    <w:link w:val="a"/>
    <w:rsid w:val="00B82268"/>
    <w:rPr>
      <w:rFonts w:ascii="Times New Roman" w:eastAsia="Times New Roman" w:hAnsi="Times New Roman" w:cs="Times New Roman"/>
      <w:snapToGrid w:val="0"/>
      <w:sz w:val="24"/>
      <w:szCs w:val="24"/>
      <w:lang w:val="x-none" w:eastAsia="x-none"/>
    </w:rPr>
  </w:style>
  <w:style w:type="paragraph" w:customStyle="1" w:styleId="aa">
    <w:name w:val="Таблица"/>
    <w:basedOn w:val="a0"/>
    <w:rsid w:val="00B82268"/>
    <w:pPr>
      <w:suppressAutoHyphens/>
      <w:spacing w:after="0" w:line="240" w:lineRule="auto"/>
      <w:jc w:val="both"/>
    </w:pPr>
    <w:rPr>
      <w:rFonts w:ascii="Times New Roman" w:eastAsia="Calibri" w:hAnsi="Times New Roman" w:cs="Times New Roman"/>
      <w:b/>
      <w:sz w:val="24"/>
      <w:lang w:eastAsia="ar-SA"/>
    </w:rPr>
  </w:style>
  <w:style w:type="paragraph" w:styleId="ab">
    <w:name w:val="Title"/>
    <w:basedOn w:val="a0"/>
    <w:next w:val="ac"/>
    <w:link w:val="ad"/>
    <w:qFormat/>
    <w:rsid w:val="00B82268"/>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ad">
    <w:name w:val="Название Знак"/>
    <w:basedOn w:val="a1"/>
    <w:link w:val="ab"/>
    <w:rsid w:val="00B82268"/>
    <w:rPr>
      <w:rFonts w:ascii="Times New Roman" w:eastAsia="Times New Roman" w:hAnsi="Times New Roman" w:cs="Times New Roman"/>
      <w:sz w:val="28"/>
      <w:szCs w:val="20"/>
      <w:lang w:eastAsia="ar-SA"/>
    </w:rPr>
  </w:style>
  <w:style w:type="paragraph" w:styleId="ac">
    <w:name w:val="Subtitle"/>
    <w:basedOn w:val="a0"/>
    <w:next w:val="ae"/>
    <w:link w:val="af"/>
    <w:qFormat/>
    <w:rsid w:val="00B82268"/>
    <w:pPr>
      <w:keepNext/>
      <w:widowControl w:val="0"/>
      <w:suppressAutoHyphens/>
      <w:autoSpaceDE w:val="0"/>
      <w:spacing w:before="240" w:after="120" w:line="240" w:lineRule="auto"/>
      <w:jc w:val="center"/>
    </w:pPr>
    <w:rPr>
      <w:rFonts w:ascii="Arial" w:eastAsia="Microsoft YaHei" w:hAnsi="Arial" w:cs="Mangal"/>
      <w:i/>
      <w:iCs/>
      <w:sz w:val="28"/>
      <w:szCs w:val="28"/>
      <w:lang w:eastAsia="ar-SA"/>
    </w:rPr>
  </w:style>
  <w:style w:type="character" w:customStyle="1" w:styleId="af">
    <w:name w:val="Подзаголовок Знак"/>
    <w:basedOn w:val="a1"/>
    <w:link w:val="ac"/>
    <w:rsid w:val="00B82268"/>
    <w:rPr>
      <w:rFonts w:ascii="Arial" w:eastAsia="Microsoft YaHei" w:hAnsi="Arial" w:cs="Mangal"/>
      <w:i/>
      <w:iCs/>
      <w:sz w:val="28"/>
      <w:szCs w:val="28"/>
      <w:lang w:eastAsia="ar-SA"/>
    </w:rPr>
  </w:style>
  <w:style w:type="paragraph" w:styleId="ae">
    <w:name w:val="Body Text"/>
    <w:basedOn w:val="a0"/>
    <w:link w:val="af0"/>
    <w:rsid w:val="00B82268"/>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1"/>
    <w:link w:val="ae"/>
    <w:rsid w:val="00B82268"/>
    <w:rPr>
      <w:rFonts w:ascii="Times New Roman" w:eastAsia="Times New Roman" w:hAnsi="Times New Roman" w:cs="Times New Roman"/>
      <w:sz w:val="24"/>
      <w:szCs w:val="24"/>
      <w:lang w:eastAsia="ru-RU"/>
    </w:rPr>
  </w:style>
  <w:style w:type="paragraph" w:styleId="af1">
    <w:name w:val="Balloon Text"/>
    <w:basedOn w:val="a0"/>
    <w:link w:val="af2"/>
    <w:uiPriority w:val="99"/>
    <w:semiHidden/>
    <w:unhideWhenUsed/>
    <w:rsid w:val="00E930E5"/>
    <w:pPr>
      <w:spacing w:after="0" w:line="240" w:lineRule="auto"/>
    </w:pPr>
    <w:rPr>
      <w:rFonts w:ascii="Tahoma" w:hAnsi="Tahoma" w:cs="Tahoma"/>
      <w:sz w:val="16"/>
      <w:szCs w:val="16"/>
    </w:rPr>
  </w:style>
  <w:style w:type="character" w:customStyle="1" w:styleId="af2">
    <w:name w:val="Текст выноски Знак"/>
    <w:basedOn w:val="a1"/>
    <w:link w:val="af1"/>
    <w:uiPriority w:val="99"/>
    <w:semiHidden/>
    <w:rsid w:val="00E930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B82268"/>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0"/>
    <w:link w:val="30"/>
    <w:qFormat/>
    <w:rsid w:val="00B8226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82268"/>
    <w:rPr>
      <w:rFonts w:ascii="Arial" w:eastAsia="Times New Roman" w:hAnsi="Arial" w:cs="Arial"/>
      <w:b/>
      <w:bCs/>
      <w:kern w:val="32"/>
      <w:sz w:val="32"/>
      <w:szCs w:val="32"/>
      <w:lang w:eastAsia="ru-RU"/>
    </w:rPr>
  </w:style>
  <w:style w:type="character" w:customStyle="1" w:styleId="30">
    <w:name w:val="Заголовок 3 Знак"/>
    <w:basedOn w:val="a1"/>
    <w:link w:val="3"/>
    <w:rsid w:val="00B82268"/>
    <w:rPr>
      <w:rFonts w:ascii="Times New Roman" w:eastAsia="Times New Roman" w:hAnsi="Times New Roman" w:cs="Times New Roman"/>
      <w:b/>
      <w:bCs/>
      <w:sz w:val="27"/>
      <w:szCs w:val="27"/>
      <w:lang w:eastAsia="ru-RU"/>
    </w:rPr>
  </w:style>
  <w:style w:type="numbering" w:customStyle="1" w:styleId="11">
    <w:name w:val="Нет списка1"/>
    <w:next w:val="a3"/>
    <w:semiHidden/>
    <w:rsid w:val="00B82268"/>
  </w:style>
  <w:style w:type="paragraph" w:styleId="a4">
    <w:name w:val="Normal (Web)"/>
    <w:basedOn w:val="a0"/>
    <w:rsid w:val="00B822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B82268"/>
  </w:style>
  <w:style w:type="character" w:styleId="a5">
    <w:name w:val="Hyperlink"/>
    <w:rsid w:val="00B82268"/>
    <w:rPr>
      <w:color w:val="0000FF"/>
      <w:u w:val="single"/>
    </w:rPr>
  </w:style>
  <w:style w:type="paragraph" w:customStyle="1" w:styleId="12">
    <w:name w:val="Без интервала1"/>
    <w:rsid w:val="00B82268"/>
    <w:pPr>
      <w:suppressAutoHyphens/>
      <w:spacing w:after="0" w:line="240" w:lineRule="auto"/>
    </w:pPr>
    <w:rPr>
      <w:rFonts w:ascii="Arial" w:eastAsia="Arial" w:hAnsi="Arial" w:cs="Times New Roman"/>
      <w:sz w:val="24"/>
      <w:lang w:eastAsia="ar-SA"/>
    </w:rPr>
  </w:style>
  <w:style w:type="paragraph" w:customStyle="1" w:styleId="ConsPlusCell">
    <w:name w:val="ConsPlusCell"/>
    <w:rsid w:val="00B82268"/>
    <w:pPr>
      <w:widowControl w:val="0"/>
      <w:suppressAutoHyphens/>
      <w:autoSpaceDE w:val="0"/>
      <w:spacing w:after="0" w:line="240" w:lineRule="auto"/>
    </w:pPr>
    <w:rPr>
      <w:rFonts w:ascii="Arial" w:eastAsia="Calibri" w:hAnsi="Arial" w:cs="Arial"/>
      <w:color w:val="000000"/>
      <w:sz w:val="28"/>
      <w:szCs w:val="28"/>
      <w:lang w:eastAsia="ar-SA"/>
    </w:rPr>
  </w:style>
  <w:style w:type="paragraph" w:customStyle="1" w:styleId="13">
    <w:name w:val="Стиль1"/>
    <w:basedOn w:val="1"/>
    <w:rsid w:val="00B82268"/>
    <w:pPr>
      <w:keepNext w:val="0"/>
      <w:suppressAutoHyphens/>
      <w:spacing w:before="120" w:after="0"/>
      <w:jc w:val="center"/>
      <w:outlineLvl w:val="9"/>
    </w:pPr>
    <w:rPr>
      <w:rFonts w:ascii="Times New Roman" w:hAnsi="Times New Roman"/>
      <w:bCs w:val="0"/>
      <w:spacing w:val="-1"/>
      <w:kern w:val="2"/>
      <w:sz w:val="28"/>
      <w:szCs w:val="24"/>
      <w:lang w:eastAsia="ar-SA"/>
    </w:rPr>
  </w:style>
  <w:style w:type="paragraph" w:styleId="a6">
    <w:name w:val="No Spacing"/>
    <w:link w:val="a7"/>
    <w:uiPriority w:val="1"/>
    <w:qFormat/>
    <w:rsid w:val="00B82268"/>
    <w:pPr>
      <w:spacing w:after="0" w:line="240" w:lineRule="auto"/>
    </w:pPr>
    <w:rPr>
      <w:rFonts w:ascii="Calibri" w:eastAsia="Times New Roman" w:hAnsi="Calibri" w:cs="Calibri"/>
      <w:lang w:eastAsia="ru-RU"/>
    </w:rPr>
  </w:style>
  <w:style w:type="character" w:customStyle="1" w:styleId="a7">
    <w:name w:val="Без интервала Знак"/>
    <w:link w:val="a6"/>
    <w:uiPriority w:val="1"/>
    <w:rsid w:val="00B82268"/>
    <w:rPr>
      <w:rFonts w:ascii="Calibri" w:eastAsia="Times New Roman" w:hAnsi="Calibri" w:cs="Calibri"/>
      <w:lang w:eastAsia="ru-RU"/>
    </w:rPr>
  </w:style>
  <w:style w:type="paragraph" w:customStyle="1" w:styleId="14">
    <w:name w:val="Обычный1"/>
    <w:rsid w:val="00B82268"/>
    <w:pPr>
      <w:snapToGrid w:val="0"/>
      <w:spacing w:after="0" w:line="240" w:lineRule="auto"/>
    </w:pPr>
    <w:rPr>
      <w:rFonts w:ascii="Times New Roman" w:eastAsia="Times New Roman" w:hAnsi="Times New Roman" w:cs="Times New Roman"/>
      <w:szCs w:val="20"/>
      <w:lang w:eastAsia="ru-RU"/>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B82268"/>
    <w:pPr>
      <w:spacing w:after="0" w:line="240" w:lineRule="auto"/>
      <w:jc w:val="center"/>
    </w:pPr>
    <w:rPr>
      <w:rFonts w:ascii="Times New Roman" w:eastAsia="Times New Roman" w:hAnsi="Times New Roman" w:cs="Times New Roman"/>
      <w:b/>
      <w:bCs/>
      <w:sz w:val="24"/>
      <w:szCs w:val="24"/>
      <w:lang w:eastAsia="ru-RU"/>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B82268"/>
    <w:rPr>
      <w:rFonts w:ascii="Times New Roman" w:eastAsia="Times New Roman" w:hAnsi="Times New Roman" w:cs="Times New Roman"/>
      <w:b/>
      <w:bCs/>
      <w:sz w:val="24"/>
      <w:szCs w:val="24"/>
      <w:lang w:eastAsia="ru-RU"/>
    </w:rPr>
  </w:style>
  <w:style w:type="paragraph" w:styleId="a">
    <w:name w:val="List"/>
    <w:basedOn w:val="a0"/>
    <w:link w:val="a9"/>
    <w:rsid w:val="00B82268"/>
    <w:pPr>
      <w:numPr>
        <w:numId w:val="8"/>
      </w:numPr>
      <w:spacing w:after="60" w:line="240" w:lineRule="auto"/>
      <w:jc w:val="both"/>
    </w:pPr>
    <w:rPr>
      <w:rFonts w:ascii="Times New Roman" w:eastAsia="Times New Roman" w:hAnsi="Times New Roman" w:cs="Times New Roman"/>
      <w:snapToGrid w:val="0"/>
      <w:sz w:val="24"/>
      <w:szCs w:val="24"/>
      <w:lang w:val="x-none" w:eastAsia="x-none"/>
    </w:rPr>
  </w:style>
  <w:style w:type="character" w:customStyle="1" w:styleId="a9">
    <w:name w:val="Список Знак"/>
    <w:link w:val="a"/>
    <w:rsid w:val="00B82268"/>
    <w:rPr>
      <w:rFonts w:ascii="Times New Roman" w:eastAsia="Times New Roman" w:hAnsi="Times New Roman" w:cs="Times New Roman"/>
      <w:snapToGrid w:val="0"/>
      <w:sz w:val="24"/>
      <w:szCs w:val="24"/>
      <w:lang w:val="x-none" w:eastAsia="x-none"/>
    </w:rPr>
  </w:style>
  <w:style w:type="paragraph" w:customStyle="1" w:styleId="aa">
    <w:name w:val="Таблица"/>
    <w:basedOn w:val="a0"/>
    <w:rsid w:val="00B82268"/>
    <w:pPr>
      <w:suppressAutoHyphens/>
      <w:spacing w:after="0" w:line="240" w:lineRule="auto"/>
      <w:jc w:val="both"/>
    </w:pPr>
    <w:rPr>
      <w:rFonts w:ascii="Times New Roman" w:eastAsia="Calibri" w:hAnsi="Times New Roman" w:cs="Times New Roman"/>
      <w:b/>
      <w:sz w:val="24"/>
      <w:lang w:eastAsia="ar-SA"/>
    </w:rPr>
  </w:style>
  <w:style w:type="paragraph" w:styleId="ab">
    <w:name w:val="Title"/>
    <w:basedOn w:val="a0"/>
    <w:next w:val="ac"/>
    <w:link w:val="ad"/>
    <w:qFormat/>
    <w:rsid w:val="00B82268"/>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ad">
    <w:name w:val="Название Знак"/>
    <w:basedOn w:val="a1"/>
    <w:link w:val="ab"/>
    <w:rsid w:val="00B82268"/>
    <w:rPr>
      <w:rFonts w:ascii="Times New Roman" w:eastAsia="Times New Roman" w:hAnsi="Times New Roman" w:cs="Times New Roman"/>
      <w:sz w:val="28"/>
      <w:szCs w:val="20"/>
      <w:lang w:eastAsia="ar-SA"/>
    </w:rPr>
  </w:style>
  <w:style w:type="paragraph" w:styleId="ac">
    <w:name w:val="Subtitle"/>
    <w:basedOn w:val="a0"/>
    <w:next w:val="ae"/>
    <w:link w:val="af"/>
    <w:qFormat/>
    <w:rsid w:val="00B82268"/>
    <w:pPr>
      <w:keepNext/>
      <w:widowControl w:val="0"/>
      <w:suppressAutoHyphens/>
      <w:autoSpaceDE w:val="0"/>
      <w:spacing w:before="240" w:after="120" w:line="240" w:lineRule="auto"/>
      <w:jc w:val="center"/>
    </w:pPr>
    <w:rPr>
      <w:rFonts w:ascii="Arial" w:eastAsia="Microsoft YaHei" w:hAnsi="Arial" w:cs="Mangal"/>
      <w:i/>
      <w:iCs/>
      <w:sz w:val="28"/>
      <w:szCs w:val="28"/>
      <w:lang w:eastAsia="ar-SA"/>
    </w:rPr>
  </w:style>
  <w:style w:type="character" w:customStyle="1" w:styleId="af">
    <w:name w:val="Подзаголовок Знак"/>
    <w:basedOn w:val="a1"/>
    <w:link w:val="ac"/>
    <w:rsid w:val="00B82268"/>
    <w:rPr>
      <w:rFonts w:ascii="Arial" w:eastAsia="Microsoft YaHei" w:hAnsi="Arial" w:cs="Mangal"/>
      <w:i/>
      <w:iCs/>
      <w:sz w:val="28"/>
      <w:szCs w:val="28"/>
      <w:lang w:eastAsia="ar-SA"/>
    </w:rPr>
  </w:style>
  <w:style w:type="paragraph" w:styleId="ae">
    <w:name w:val="Body Text"/>
    <w:basedOn w:val="a0"/>
    <w:link w:val="af0"/>
    <w:rsid w:val="00B82268"/>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1"/>
    <w:link w:val="ae"/>
    <w:rsid w:val="00B82268"/>
    <w:rPr>
      <w:rFonts w:ascii="Times New Roman" w:eastAsia="Times New Roman" w:hAnsi="Times New Roman" w:cs="Times New Roman"/>
      <w:sz w:val="24"/>
      <w:szCs w:val="24"/>
      <w:lang w:eastAsia="ru-RU"/>
    </w:rPr>
  </w:style>
  <w:style w:type="paragraph" w:styleId="af1">
    <w:name w:val="Balloon Text"/>
    <w:basedOn w:val="a0"/>
    <w:link w:val="af2"/>
    <w:uiPriority w:val="99"/>
    <w:semiHidden/>
    <w:unhideWhenUsed/>
    <w:rsid w:val="00E930E5"/>
    <w:pPr>
      <w:spacing w:after="0" w:line="240" w:lineRule="auto"/>
    </w:pPr>
    <w:rPr>
      <w:rFonts w:ascii="Tahoma" w:hAnsi="Tahoma" w:cs="Tahoma"/>
      <w:sz w:val="16"/>
      <w:szCs w:val="16"/>
    </w:rPr>
  </w:style>
  <w:style w:type="character" w:customStyle="1" w:styleId="af2">
    <w:name w:val="Текст выноски Знак"/>
    <w:basedOn w:val="a1"/>
    <w:link w:val="af1"/>
    <w:uiPriority w:val="99"/>
    <w:semiHidden/>
    <w:rsid w:val="00E930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scli.ru/ru/legal_texts/act_municipal_education/index.php?do4=document&amp;id4=96e20c02-1b12-465a-b64c-24aa9227000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3644</Words>
  <Characters>20774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444</dc:creator>
  <cp:lastModifiedBy>444</cp:lastModifiedBy>
  <cp:revision>5</cp:revision>
  <cp:lastPrinted>2016-11-15T11:03:00Z</cp:lastPrinted>
  <dcterms:created xsi:type="dcterms:W3CDTF">2016-11-15T07:05:00Z</dcterms:created>
  <dcterms:modified xsi:type="dcterms:W3CDTF">2016-11-15T11:03:00Z</dcterms:modified>
</cp:coreProperties>
</file>